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C1402" w14:textId="77777777" w:rsidR="00F665A0" w:rsidRDefault="00F665A0" w:rsidP="00F665A0">
      <w:pPr>
        <w:spacing w:after="0" w:line="240" w:lineRule="auto"/>
        <w:rPr>
          <w:rFonts w:eastAsia="Times New Roman" w:cs="Times New Roman"/>
          <w:b/>
          <w:sz w:val="20"/>
          <w:szCs w:val="20"/>
        </w:rPr>
      </w:pPr>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6E8CDCD"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665A0" w:rsidRPr="00B2461A" w14:paraId="4D012FBC" w14:textId="77777777" w:rsidTr="009D3E7B">
        <w:trPr>
          <w:trHeight w:val="2000"/>
          <w:jc w:val="center"/>
        </w:trPr>
        <w:tc>
          <w:tcPr>
            <w:tcW w:w="9747" w:type="dxa"/>
            <w:gridSpan w:val="5"/>
            <w:shd w:val="clear" w:color="auto" w:fill="5F497A" w:themeFill="accent4" w:themeFillShade="BF"/>
            <w:vAlign w:val="center"/>
          </w:tcPr>
          <w:p w14:paraId="3D825B9B" w14:textId="77777777" w:rsidR="00F665A0" w:rsidRPr="00F45858" w:rsidRDefault="00F665A0"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F665A0" w14:paraId="250F3D69" w14:textId="77777777" w:rsidTr="009D3E7B">
        <w:trPr>
          <w:trHeight w:val="330"/>
          <w:jc w:val="center"/>
        </w:trPr>
        <w:tc>
          <w:tcPr>
            <w:tcW w:w="2838" w:type="dxa"/>
            <w:gridSpan w:val="2"/>
          </w:tcPr>
          <w:p w14:paraId="419124C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83BB15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6DDA70E7" w14:textId="77777777" w:rsidTr="009D3E7B">
        <w:trPr>
          <w:trHeight w:val="291"/>
          <w:jc w:val="center"/>
        </w:trPr>
        <w:tc>
          <w:tcPr>
            <w:tcW w:w="2838" w:type="dxa"/>
            <w:gridSpan w:val="2"/>
          </w:tcPr>
          <w:p w14:paraId="54B3A0B6"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0A294F78"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51EB3E2C" w14:textId="77777777" w:rsidTr="009D3E7B">
        <w:trPr>
          <w:trHeight w:val="255"/>
          <w:jc w:val="center"/>
        </w:trPr>
        <w:tc>
          <w:tcPr>
            <w:tcW w:w="2838" w:type="dxa"/>
            <w:gridSpan w:val="2"/>
          </w:tcPr>
          <w:p w14:paraId="702A449A"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2096BD5C" w14:textId="77777777" w:rsidR="00F665A0" w:rsidRPr="00F45858" w:rsidRDefault="00F665A0" w:rsidP="009D3E7B">
            <w:pPr>
              <w:tabs>
                <w:tab w:val="left" w:pos="1695"/>
              </w:tabs>
              <w:rPr>
                <w:rFonts w:ascii="Arial" w:hAnsi="Arial" w:cs="Arial"/>
                <w:sz w:val="19"/>
                <w:szCs w:val="19"/>
              </w:rPr>
            </w:pPr>
          </w:p>
        </w:tc>
      </w:tr>
      <w:tr w:rsidR="00F665A0" w14:paraId="56882ACA" w14:textId="77777777" w:rsidTr="009D3E7B">
        <w:trPr>
          <w:trHeight w:val="330"/>
          <w:jc w:val="center"/>
        </w:trPr>
        <w:tc>
          <w:tcPr>
            <w:tcW w:w="2838" w:type="dxa"/>
            <w:gridSpan w:val="2"/>
          </w:tcPr>
          <w:p w14:paraId="48BD105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1828210A" w14:textId="77777777" w:rsidR="00F665A0" w:rsidRPr="00F45858" w:rsidRDefault="00F665A0" w:rsidP="009D3E7B">
            <w:pPr>
              <w:tabs>
                <w:tab w:val="left" w:pos="1695"/>
              </w:tabs>
              <w:rPr>
                <w:rFonts w:ascii="Arial" w:hAnsi="Arial" w:cs="Arial"/>
                <w:sz w:val="19"/>
                <w:szCs w:val="19"/>
              </w:rPr>
            </w:pPr>
          </w:p>
        </w:tc>
      </w:tr>
      <w:tr w:rsidR="00F665A0" w14:paraId="7955CDBF" w14:textId="77777777" w:rsidTr="009D3E7B">
        <w:trPr>
          <w:trHeight w:val="288"/>
          <w:jc w:val="center"/>
        </w:trPr>
        <w:tc>
          <w:tcPr>
            <w:tcW w:w="2838" w:type="dxa"/>
            <w:gridSpan w:val="2"/>
          </w:tcPr>
          <w:p w14:paraId="40DE5D0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2DA3A09F" w14:textId="77777777" w:rsidR="00F665A0" w:rsidRPr="00F45858" w:rsidRDefault="00F665A0" w:rsidP="009D3E7B">
            <w:pPr>
              <w:tabs>
                <w:tab w:val="left" w:pos="1695"/>
              </w:tabs>
              <w:rPr>
                <w:rFonts w:ascii="Arial" w:hAnsi="Arial" w:cs="Arial"/>
                <w:sz w:val="19"/>
                <w:szCs w:val="19"/>
              </w:rPr>
            </w:pPr>
          </w:p>
        </w:tc>
      </w:tr>
      <w:tr w:rsidR="00F665A0" w14:paraId="72013016" w14:textId="77777777" w:rsidTr="009D3E7B">
        <w:trPr>
          <w:trHeight w:val="285"/>
          <w:jc w:val="center"/>
        </w:trPr>
        <w:tc>
          <w:tcPr>
            <w:tcW w:w="2838" w:type="dxa"/>
            <w:gridSpan w:val="2"/>
          </w:tcPr>
          <w:p w14:paraId="6BC31E5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37708092" w14:textId="77777777" w:rsidR="00F665A0" w:rsidRPr="00F45858" w:rsidRDefault="00F665A0" w:rsidP="009D3E7B">
            <w:pPr>
              <w:tabs>
                <w:tab w:val="left" w:pos="1695"/>
              </w:tabs>
              <w:rPr>
                <w:rFonts w:ascii="Arial" w:hAnsi="Arial" w:cs="Arial"/>
                <w:sz w:val="19"/>
                <w:szCs w:val="19"/>
              </w:rPr>
            </w:pPr>
          </w:p>
        </w:tc>
      </w:tr>
      <w:tr w:rsidR="00F665A0" w14:paraId="3EBECC8A" w14:textId="77777777" w:rsidTr="009D3E7B">
        <w:trPr>
          <w:trHeight w:val="252"/>
          <w:jc w:val="center"/>
        </w:trPr>
        <w:tc>
          <w:tcPr>
            <w:tcW w:w="2838" w:type="dxa"/>
            <w:gridSpan w:val="2"/>
          </w:tcPr>
          <w:p w14:paraId="329EAE09"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C87546F" w14:textId="77777777" w:rsidR="00F665A0" w:rsidRPr="00F45858" w:rsidRDefault="00F665A0" w:rsidP="009D3E7B">
            <w:pPr>
              <w:tabs>
                <w:tab w:val="left" w:pos="1701"/>
              </w:tabs>
              <w:rPr>
                <w:rFonts w:ascii="Arial" w:hAnsi="Arial" w:cs="Arial"/>
                <w:sz w:val="19"/>
                <w:szCs w:val="19"/>
              </w:rPr>
            </w:pPr>
          </w:p>
        </w:tc>
      </w:tr>
      <w:tr w:rsidR="00F665A0" w14:paraId="479518EE" w14:textId="77777777" w:rsidTr="009D3E7B">
        <w:trPr>
          <w:jc w:val="center"/>
        </w:trPr>
        <w:tc>
          <w:tcPr>
            <w:tcW w:w="554" w:type="dxa"/>
            <w:shd w:val="clear" w:color="auto" w:fill="B2A1C7" w:themeFill="accent4" w:themeFillTint="99"/>
            <w:vAlign w:val="center"/>
          </w:tcPr>
          <w:p w14:paraId="38B99609"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42BDB12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024330B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6B0B1BF" w14:textId="3EA54A01" w:rsidR="00F665A0" w:rsidRPr="00F45858" w:rsidRDefault="00F665A0"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239FE15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F665A0" w14:paraId="39444BE5" w14:textId="77777777" w:rsidTr="009D3E7B">
        <w:trPr>
          <w:jc w:val="center"/>
        </w:trPr>
        <w:tc>
          <w:tcPr>
            <w:tcW w:w="554" w:type="dxa"/>
            <w:shd w:val="clear" w:color="auto" w:fill="auto"/>
            <w:vAlign w:val="center"/>
          </w:tcPr>
          <w:p w14:paraId="3DEA372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D51D09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957764258"/>
            <w:placeholder>
              <w:docPart w:val="B74835AC9B8B4B75946A0C163B27051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6BB33E1" w14:textId="4E26563B"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b/>
            </w:rPr>
            <w:id w:val="813072558"/>
            <w:placeholder>
              <w:docPart w:val="7FAC70B9F98B49209475686D782EB404"/>
            </w:placeholder>
            <w:comboBox>
              <w:listItem w:displayText="nie (0)" w:value="nie (0)"/>
              <w:listItem w:displayText="áno (1)" w:value="áno (1)"/>
            </w:comboBox>
          </w:sdtPr>
          <w:sdtEndPr/>
          <w:sdtContent>
            <w:tc>
              <w:tcPr>
                <w:tcW w:w="1485" w:type="dxa"/>
                <w:shd w:val="clear" w:color="auto" w:fill="auto"/>
                <w:vAlign w:val="center"/>
              </w:tcPr>
              <w:p w14:paraId="76C1F31C" w14:textId="300DF7CA" w:rsidR="00F665A0" w:rsidRPr="00F45858" w:rsidRDefault="00642950" w:rsidP="009D3E7B">
                <w:pPr>
                  <w:jc w:val="center"/>
                  <w:rPr>
                    <w:rFonts w:ascii="Arial" w:hAnsi="Arial" w:cs="Arial"/>
                    <w:b/>
                    <w:sz w:val="19"/>
                    <w:szCs w:val="19"/>
                  </w:rPr>
                </w:pPr>
                <w:r w:rsidRPr="00642950">
                  <w:rPr>
                    <w:b/>
                  </w:rPr>
                  <w:t>Vyberte položku.</w:t>
                </w:r>
              </w:p>
            </w:tc>
          </w:sdtContent>
        </w:sdt>
        <w:tc>
          <w:tcPr>
            <w:tcW w:w="3369" w:type="dxa"/>
            <w:shd w:val="clear" w:color="auto" w:fill="auto"/>
            <w:vAlign w:val="center"/>
          </w:tcPr>
          <w:p w14:paraId="0998781B" w14:textId="77777777" w:rsidR="00F665A0" w:rsidRPr="00F45858" w:rsidRDefault="00F665A0" w:rsidP="009D3E7B">
            <w:pPr>
              <w:jc w:val="center"/>
              <w:rPr>
                <w:rFonts w:ascii="Arial" w:hAnsi="Arial" w:cs="Arial"/>
                <w:b/>
                <w:sz w:val="19"/>
                <w:szCs w:val="19"/>
              </w:rPr>
            </w:pPr>
          </w:p>
        </w:tc>
      </w:tr>
      <w:tr w:rsidR="00F665A0" w14:paraId="3B05C6E6" w14:textId="77777777" w:rsidTr="009D3E7B">
        <w:trPr>
          <w:jc w:val="center"/>
        </w:trPr>
        <w:tc>
          <w:tcPr>
            <w:tcW w:w="554" w:type="dxa"/>
            <w:shd w:val="clear" w:color="auto" w:fill="auto"/>
            <w:vAlign w:val="center"/>
          </w:tcPr>
          <w:p w14:paraId="0C2070DA"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53961ACF"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408F593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color w:val="808080"/>
            </w:rPr>
            <w:id w:val="1316845837"/>
            <w:placeholder>
              <w:docPart w:val="BE257E0BF751425B9B43024613B0D6D3"/>
            </w:placeholder>
            <w:comboBox>
              <w:listItem w:displayText="nie (0)" w:value="nie (0)"/>
              <w:listItem w:displayText="áno (1)" w:value="áno (1)"/>
            </w:comboBox>
          </w:sdtPr>
          <w:sdtEndPr/>
          <w:sdtContent>
            <w:tc>
              <w:tcPr>
                <w:tcW w:w="1485" w:type="dxa"/>
                <w:shd w:val="clear" w:color="auto" w:fill="auto"/>
                <w:vAlign w:val="center"/>
              </w:tcPr>
              <w:p w14:paraId="565E1035" w14:textId="44F5C7FC" w:rsidR="00F665A0" w:rsidRPr="00F45858" w:rsidRDefault="00642950" w:rsidP="009D3E7B">
                <w:pPr>
                  <w:jc w:val="center"/>
                  <w:rPr>
                    <w:rFonts w:ascii="Arial" w:hAnsi="Arial" w:cs="Arial"/>
                    <w:b/>
                    <w:sz w:val="19"/>
                    <w:szCs w:val="19"/>
                  </w:rPr>
                </w:pPr>
                <w:r w:rsidRPr="00642950">
                  <w:rPr>
                    <w:color w:val="808080"/>
                  </w:rPr>
                  <w:t>Vyberte položku.</w:t>
                </w:r>
              </w:p>
            </w:tc>
          </w:sdtContent>
        </w:sdt>
        <w:tc>
          <w:tcPr>
            <w:tcW w:w="3369" w:type="dxa"/>
            <w:shd w:val="clear" w:color="auto" w:fill="auto"/>
            <w:vAlign w:val="center"/>
          </w:tcPr>
          <w:p w14:paraId="71A0A5CE" w14:textId="77777777" w:rsidR="00F665A0" w:rsidRPr="00F45858" w:rsidRDefault="00F665A0" w:rsidP="009D3E7B">
            <w:pPr>
              <w:jc w:val="center"/>
              <w:rPr>
                <w:rFonts w:ascii="Arial" w:hAnsi="Arial" w:cs="Arial"/>
                <w:b/>
                <w:sz w:val="19"/>
                <w:szCs w:val="19"/>
              </w:rPr>
            </w:pPr>
          </w:p>
        </w:tc>
      </w:tr>
      <w:tr w:rsidR="00F665A0" w14:paraId="5621295C" w14:textId="77777777" w:rsidTr="009D3E7B">
        <w:trPr>
          <w:jc w:val="center"/>
        </w:trPr>
        <w:tc>
          <w:tcPr>
            <w:tcW w:w="554" w:type="dxa"/>
            <w:shd w:val="clear" w:color="auto" w:fill="auto"/>
            <w:vAlign w:val="center"/>
          </w:tcPr>
          <w:p w14:paraId="67AC3128"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3E6AFEF"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3F84CF3"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b/>
            </w:rPr>
            <w:id w:val="1141613714"/>
            <w:placeholder>
              <w:docPart w:val="9CD48F28B64F445AA7641594C08DD67E"/>
            </w:placeholder>
            <w:comboBox>
              <w:listItem w:displayText="nie (0)" w:value="nie (0)"/>
              <w:listItem w:displayText="áno (1)" w:value="áno (1)"/>
            </w:comboBox>
          </w:sdtPr>
          <w:sdtEndPr/>
          <w:sdtContent>
            <w:tc>
              <w:tcPr>
                <w:tcW w:w="1485" w:type="dxa"/>
                <w:shd w:val="clear" w:color="auto" w:fill="auto"/>
                <w:vAlign w:val="center"/>
              </w:tcPr>
              <w:p w14:paraId="77ACDA0B" w14:textId="6C0D81BB" w:rsidR="00F665A0" w:rsidRPr="00F45858" w:rsidRDefault="00642950" w:rsidP="009D3E7B">
                <w:pPr>
                  <w:jc w:val="center"/>
                  <w:rPr>
                    <w:rFonts w:ascii="Arial" w:hAnsi="Arial" w:cs="Arial"/>
                    <w:b/>
                    <w:sz w:val="19"/>
                    <w:szCs w:val="19"/>
                  </w:rPr>
                </w:pPr>
                <w:r w:rsidRPr="00642950">
                  <w:rPr>
                    <w:b/>
                  </w:rPr>
                  <w:t>Vyberte položku.</w:t>
                </w:r>
              </w:p>
            </w:tc>
          </w:sdtContent>
        </w:sdt>
        <w:tc>
          <w:tcPr>
            <w:tcW w:w="3369" w:type="dxa"/>
            <w:shd w:val="clear" w:color="auto" w:fill="auto"/>
            <w:vAlign w:val="center"/>
          </w:tcPr>
          <w:p w14:paraId="3D35DB0C" w14:textId="77777777" w:rsidR="00F665A0" w:rsidRPr="00F45858" w:rsidRDefault="00F665A0" w:rsidP="009D3E7B">
            <w:pPr>
              <w:jc w:val="center"/>
              <w:rPr>
                <w:rFonts w:ascii="Arial" w:hAnsi="Arial" w:cs="Arial"/>
                <w:b/>
                <w:sz w:val="19"/>
                <w:szCs w:val="19"/>
              </w:rPr>
            </w:pPr>
          </w:p>
        </w:tc>
      </w:tr>
    </w:tbl>
    <w:p w14:paraId="513C8BA2" w14:textId="77777777" w:rsidR="00F665A0" w:rsidRDefault="00F665A0" w:rsidP="00F665A0"/>
    <w:p w14:paraId="0B41890C" w14:textId="77777777" w:rsidR="00F665A0" w:rsidRDefault="00F665A0" w:rsidP="00F665A0"/>
    <w:tbl>
      <w:tblPr>
        <w:tblStyle w:val="Mriekatabuky"/>
        <w:tblW w:w="9747" w:type="dxa"/>
        <w:jc w:val="center"/>
        <w:tblLook w:val="04A0" w:firstRow="1" w:lastRow="0" w:firstColumn="1" w:lastColumn="0" w:noHBand="0" w:noVBand="1"/>
        <w:tblPrChange w:id="2" w:author="Milan Matovič" w:date="2018-12-05T13:40:00Z">
          <w:tblPr>
            <w:tblStyle w:val="Mriekatabuky"/>
            <w:tblW w:w="9747" w:type="dxa"/>
            <w:jc w:val="center"/>
            <w:tblLook w:val="04A0" w:firstRow="1" w:lastRow="0" w:firstColumn="1" w:lastColumn="0" w:noHBand="0" w:noVBand="1"/>
          </w:tblPr>
        </w:tblPrChange>
      </w:tblPr>
      <w:tblGrid>
        <w:gridCol w:w="556"/>
        <w:gridCol w:w="20"/>
        <w:gridCol w:w="1680"/>
        <w:gridCol w:w="213"/>
        <w:gridCol w:w="35"/>
        <w:gridCol w:w="17"/>
        <w:gridCol w:w="12"/>
        <w:gridCol w:w="521"/>
        <w:gridCol w:w="651"/>
        <w:gridCol w:w="130"/>
        <w:gridCol w:w="159"/>
        <w:gridCol w:w="65"/>
        <w:gridCol w:w="139"/>
        <w:gridCol w:w="59"/>
        <w:gridCol w:w="1045"/>
        <w:gridCol w:w="18"/>
        <w:gridCol w:w="188"/>
        <w:gridCol w:w="114"/>
        <w:gridCol w:w="413"/>
        <w:gridCol w:w="673"/>
        <w:gridCol w:w="40"/>
        <w:gridCol w:w="395"/>
        <w:gridCol w:w="2502"/>
        <w:gridCol w:w="102"/>
        <w:tblGridChange w:id="3">
          <w:tblGrid>
            <w:gridCol w:w="556"/>
            <w:gridCol w:w="20"/>
            <w:gridCol w:w="1680"/>
            <w:gridCol w:w="213"/>
            <w:gridCol w:w="35"/>
            <w:gridCol w:w="17"/>
            <w:gridCol w:w="12"/>
            <w:gridCol w:w="521"/>
            <w:gridCol w:w="651"/>
            <w:gridCol w:w="130"/>
            <w:gridCol w:w="159"/>
            <w:gridCol w:w="65"/>
            <w:gridCol w:w="139"/>
            <w:gridCol w:w="59"/>
            <w:gridCol w:w="1045"/>
            <w:gridCol w:w="18"/>
            <w:gridCol w:w="188"/>
            <w:gridCol w:w="114"/>
            <w:gridCol w:w="413"/>
            <w:gridCol w:w="673"/>
            <w:gridCol w:w="40"/>
            <w:gridCol w:w="395"/>
            <w:gridCol w:w="2502"/>
            <w:gridCol w:w="102"/>
          </w:tblGrid>
        </w:tblGridChange>
      </w:tblGrid>
      <w:tr w:rsidR="007411DF" w:rsidRPr="00517659" w14:paraId="5B5E5420" w14:textId="77777777" w:rsidTr="0024782F">
        <w:trPr>
          <w:jc w:val="center"/>
          <w:trPrChange w:id="4" w:author="Milan Matovič" w:date="2018-12-05T13:40:00Z">
            <w:trPr>
              <w:jc w:val="center"/>
            </w:trPr>
          </w:trPrChange>
        </w:trPr>
        <w:tc>
          <w:tcPr>
            <w:tcW w:w="576" w:type="dxa"/>
            <w:gridSpan w:val="2"/>
            <w:shd w:val="clear" w:color="auto" w:fill="B2A1C7" w:themeFill="accent4" w:themeFillTint="99"/>
            <w:vAlign w:val="center"/>
            <w:tcPrChange w:id="5" w:author="Milan Matovič" w:date="2018-12-05T13:40:00Z">
              <w:tcPr>
                <w:tcW w:w="579" w:type="dxa"/>
                <w:gridSpan w:val="2"/>
                <w:shd w:val="clear" w:color="auto" w:fill="B2A1C7" w:themeFill="accent4" w:themeFillTint="99"/>
                <w:vAlign w:val="center"/>
              </w:tcPr>
            </w:tcPrChange>
          </w:tcPr>
          <w:p w14:paraId="7F7C77D8" w14:textId="77777777" w:rsidR="00E41960"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1680" w:type="dxa"/>
            <w:shd w:val="clear" w:color="auto" w:fill="B2A1C7" w:themeFill="accent4" w:themeFillTint="99"/>
            <w:vAlign w:val="center"/>
            <w:tcPrChange w:id="6" w:author="Milan Matovič" w:date="2018-12-05T13:40:00Z">
              <w:tcPr>
                <w:tcW w:w="1726" w:type="dxa"/>
                <w:shd w:val="clear" w:color="auto" w:fill="B2A1C7" w:themeFill="accent4" w:themeFillTint="99"/>
                <w:vAlign w:val="center"/>
              </w:tcPr>
            </w:tcPrChange>
          </w:tcPr>
          <w:p w14:paraId="650EA3C9"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38" w:type="dxa"/>
            <w:gridSpan w:val="8"/>
            <w:shd w:val="clear" w:color="auto" w:fill="B2A1C7" w:themeFill="accent4" w:themeFillTint="99"/>
            <w:vAlign w:val="center"/>
            <w:tcPrChange w:id="7" w:author="Milan Matovič" w:date="2018-12-05T13:40:00Z">
              <w:tcPr>
                <w:tcW w:w="1700" w:type="dxa"/>
                <w:gridSpan w:val="8"/>
                <w:shd w:val="clear" w:color="auto" w:fill="B2A1C7" w:themeFill="accent4" w:themeFillTint="99"/>
                <w:vAlign w:val="center"/>
              </w:tcPr>
            </w:tcPrChange>
          </w:tcPr>
          <w:p w14:paraId="7DAE3BD8"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308" w:type="dxa"/>
            <w:gridSpan w:val="4"/>
            <w:shd w:val="clear" w:color="auto" w:fill="B2A1C7" w:themeFill="accent4" w:themeFillTint="99"/>
            <w:vAlign w:val="center"/>
            <w:tcPrChange w:id="8" w:author="Milan Matovič" w:date="2018-12-05T13:40:00Z">
              <w:tcPr>
                <w:tcW w:w="1251" w:type="dxa"/>
                <w:gridSpan w:val="4"/>
                <w:shd w:val="clear" w:color="auto" w:fill="B2A1C7" w:themeFill="accent4" w:themeFillTint="99"/>
                <w:vAlign w:val="center"/>
              </w:tcPr>
            </w:tcPrChange>
          </w:tcPr>
          <w:p w14:paraId="203AC7E7"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406" w:type="dxa"/>
            <w:gridSpan w:val="5"/>
            <w:shd w:val="clear" w:color="auto" w:fill="B2A1C7" w:themeFill="accent4" w:themeFillTint="99"/>
            <w:vAlign w:val="center"/>
            <w:tcPrChange w:id="9" w:author="Milan Matovič" w:date="2018-12-05T13:40:00Z">
              <w:tcPr>
                <w:tcW w:w="1240" w:type="dxa"/>
                <w:gridSpan w:val="5"/>
                <w:shd w:val="clear" w:color="auto" w:fill="B2A1C7" w:themeFill="accent4" w:themeFillTint="99"/>
                <w:vAlign w:val="center"/>
              </w:tcPr>
            </w:tcPrChange>
          </w:tcPr>
          <w:p w14:paraId="0A13BB4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Maximálne bodové hodnotenie</w:t>
            </w:r>
          </w:p>
        </w:tc>
        <w:tc>
          <w:tcPr>
            <w:tcW w:w="3039" w:type="dxa"/>
            <w:gridSpan w:val="4"/>
            <w:shd w:val="clear" w:color="auto" w:fill="B2A1C7" w:themeFill="accent4" w:themeFillTint="99"/>
            <w:vAlign w:val="center"/>
            <w:tcPrChange w:id="10" w:author="Milan Matovič" w:date="2018-12-05T13:40:00Z">
              <w:tcPr>
                <w:tcW w:w="3251" w:type="dxa"/>
                <w:gridSpan w:val="4"/>
                <w:shd w:val="clear" w:color="auto" w:fill="B2A1C7" w:themeFill="accent4" w:themeFillTint="99"/>
                <w:vAlign w:val="center"/>
              </w:tcPr>
            </w:tcPrChange>
          </w:tcPr>
          <w:p w14:paraId="3203EB1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2798D715" w14:textId="77777777" w:rsidTr="0024782F">
        <w:tblPrEx>
          <w:tblCellMar>
            <w:left w:w="70" w:type="dxa"/>
            <w:right w:w="70" w:type="dxa"/>
          </w:tblCellMar>
          <w:tblLook w:val="0000" w:firstRow="0" w:lastRow="0" w:firstColumn="0" w:lastColumn="0" w:noHBand="0" w:noVBand="0"/>
          <w:tblPrExChange w:id="11" w:author="Milan Matovič" w:date="2018-12-05T13:40:00Z">
            <w:tblPrEx>
              <w:tblCellMar>
                <w:left w:w="70" w:type="dxa"/>
                <w:right w:w="70" w:type="dxa"/>
              </w:tblCellMar>
              <w:tblLook w:val="0000" w:firstRow="0" w:lastRow="0" w:firstColumn="0" w:lastColumn="0" w:noHBand="0" w:noVBand="0"/>
            </w:tblPrEx>
          </w:tblPrExChange>
        </w:tblPrEx>
        <w:trPr>
          <w:trHeight w:val="720"/>
          <w:jc w:val="center"/>
          <w:trPrChange w:id="12" w:author="Milan Matovič" w:date="2018-12-05T13:40:00Z">
            <w:trPr>
              <w:trHeight w:val="720"/>
              <w:jc w:val="center"/>
            </w:trPr>
          </w:trPrChange>
        </w:trPr>
        <w:tc>
          <w:tcPr>
            <w:tcW w:w="576" w:type="dxa"/>
            <w:gridSpan w:val="2"/>
            <w:vAlign w:val="center"/>
            <w:tcPrChange w:id="13" w:author="Milan Matovič" w:date="2018-12-05T13:40:00Z">
              <w:tcPr>
                <w:tcW w:w="579" w:type="dxa"/>
                <w:gridSpan w:val="2"/>
                <w:vAlign w:val="center"/>
              </w:tcPr>
            </w:tcPrChange>
          </w:tcPr>
          <w:p w14:paraId="4CCE451D"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1.4</w:t>
            </w:r>
          </w:p>
        </w:tc>
        <w:tc>
          <w:tcPr>
            <w:tcW w:w="1680" w:type="dxa"/>
            <w:vAlign w:val="center"/>
            <w:tcPrChange w:id="14" w:author="Milan Matovič" w:date="2018-12-05T13:40:00Z">
              <w:tcPr>
                <w:tcW w:w="1726" w:type="dxa"/>
                <w:vAlign w:val="center"/>
              </w:tcPr>
            </w:tcPrChange>
          </w:tcPr>
          <w:p w14:paraId="203E3C2F"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8"/>
            <w:vAlign w:val="center"/>
            <w:tcPrChange w:id="15" w:author="Milan Matovič" w:date="2018-12-05T13:40:00Z">
              <w:tcPr>
                <w:tcW w:w="1700" w:type="dxa"/>
                <w:gridSpan w:val="8"/>
                <w:vAlign w:val="center"/>
              </w:tcPr>
            </w:tcPrChange>
          </w:tcPr>
          <w:p w14:paraId="0E9797F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308" w:type="dxa"/>
            <w:gridSpan w:val="4"/>
            <w:vAlign w:val="center"/>
            <w:tcPrChange w:id="16" w:author="Milan Matovič" w:date="2018-12-05T13:40:00Z">
              <w:tcPr>
                <w:tcW w:w="1251" w:type="dxa"/>
                <w:gridSpan w:val="4"/>
                <w:vAlign w:val="center"/>
              </w:tcPr>
            </w:tcPrChange>
          </w:tcPr>
          <w:p w14:paraId="68AD9DBE" w14:textId="77777777" w:rsidR="0059399A" w:rsidRPr="0059399A" w:rsidRDefault="0059399A" w:rsidP="006B138C">
            <w:pPr>
              <w:jc w:val="center"/>
              <w:rPr>
                <w:rFonts w:ascii="Arial" w:hAnsi="Arial" w:cs="Arial"/>
                <w:sz w:val="19"/>
                <w:szCs w:val="19"/>
              </w:rPr>
            </w:pPr>
          </w:p>
          <w:p w14:paraId="67897902" w14:textId="33E52D32" w:rsidR="0059399A" w:rsidRPr="0059399A" w:rsidRDefault="00BD44FF" w:rsidP="006B138C">
            <w:pPr>
              <w:jc w:val="center"/>
              <w:rPr>
                <w:rFonts w:ascii="Arial" w:hAnsi="Arial" w:cs="Arial"/>
                <w:sz w:val="19"/>
                <w:szCs w:val="19"/>
              </w:rPr>
            </w:pPr>
            <w:sdt>
              <w:sdtPr>
                <w:rPr>
                  <w:rFonts w:ascii="Arial" w:hAnsi="Arial" w:cs="Arial"/>
                  <w:sz w:val="19"/>
                  <w:szCs w:val="19"/>
                </w:rPr>
                <w:id w:val="55290862"/>
                <w:placeholder>
                  <w:docPart w:val="AB65728F659C4EBD95AA4243A366854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406" w:type="dxa"/>
            <w:gridSpan w:val="5"/>
            <w:vAlign w:val="center"/>
            <w:tcPrChange w:id="17" w:author="Milan Matovič" w:date="2018-12-05T13:40:00Z">
              <w:tcPr>
                <w:tcW w:w="1240" w:type="dxa"/>
                <w:gridSpan w:val="5"/>
                <w:vAlign w:val="center"/>
              </w:tcPr>
            </w:tcPrChange>
          </w:tcPr>
          <w:p w14:paraId="1FF42CA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5</w:t>
            </w:r>
          </w:p>
          <w:p w14:paraId="7561BDDC" w14:textId="77777777" w:rsidR="0059399A" w:rsidRPr="0059399A" w:rsidRDefault="0059399A" w:rsidP="006B138C">
            <w:pPr>
              <w:jc w:val="center"/>
              <w:rPr>
                <w:rFonts w:ascii="Arial" w:hAnsi="Arial" w:cs="Arial"/>
                <w:sz w:val="19"/>
                <w:szCs w:val="19"/>
              </w:rPr>
            </w:pPr>
          </w:p>
        </w:tc>
        <w:tc>
          <w:tcPr>
            <w:tcW w:w="3039" w:type="dxa"/>
            <w:gridSpan w:val="4"/>
            <w:vAlign w:val="center"/>
            <w:tcPrChange w:id="18" w:author="Milan Matovič" w:date="2018-12-05T13:40:00Z">
              <w:tcPr>
                <w:tcW w:w="3251" w:type="dxa"/>
                <w:gridSpan w:val="4"/>
                <w:vAlign w:val="center"/>
              </w:tcPr>
            </w:tcPrChange>
          </w:tcPr>
          <w:p w14:paraId="41BD8DCB" w14:textId="77777777" w:rsidR="0059399A" w:rsidRPr="0059399A" w:rsidRDefault="0059399A" w:rsidP="006B138C">
            <w:pPr>
              <w:jc w:val="center"/>
              <w:rPr>
                <w:rFonts w:ascii="Arial" w:hAnsi="Arial" w:cs="Arial"/>
                <w:sz w:val="19"/>
                <w:szCs w:val="19"/>
              </w:rPr>
            </w:pPr>
          </w:p>
          <w:p w14:paraId="1FF57BBD" w14:textId="77777777" w:rsidR="0059399A" w:rsidRPr="0059399A" w:rsidRDefault="0059399A" w:rsidP="006B138C">
            <w:pPr>
              <w:jc w:val="center"/>
              <w:rPr>
                <w:rFonts w:ascii="Arial" w:hAnsi="Arial" w:cs="Arial"/>
                <w:sz w:val="19"/>
                <w:szCs w:val="19"/>
              </w:rPr>
            </w:pPr>
          </w:p>
        </w:tc>
      </w:tr>
      <w:tr w:rsidR="007411DF" w14:paraId="7A0C18EB" w14:textId="77777777" w:rsidTr="0024782F">
        <w:tblPrEx>
          <w:tblCellMar>
            <w:left w:w="70" w:type="dxa"/>
            <w:right w:w="70" w:type="dxa"/>
          </w:tblCellMar>
          <w:tblLook w:val="0000" w:firstRow="0" w:lastRow="0" w:firstColumn="0" w:lastColumn="0" w:noHBand="0" w:noVBand="0"/>
          <w:tblPrExChange w:id="19" w:author="Milan Matovič" w:date="2018-12-05T13:40:00Z">
            <w:tblPrEx>
              <w:tblCellMar>
                <w:left w:w="70" w:type="dxa"/>
                <w:right w:w="70" w:type="dxa"/>
              </w:tblCellMar>
              <w:tblLook w:val="0000" w:firstRow="0" w:lastRow="0" w:firstColumn="0" w:lastColumn="0" w:noHBand="0" w:noVBand="0"/>
            </w:tblPrEx>
          </w:tblPrExChange>
        </w:tblPrEx>
        <w:trPr>
          <w:trHeight w:val="572"/>
          <w:jc w:val="center"/>
          <w:trPrChange w:id="20" w:author="Milan Matovič" w:date="2018-12-05T13:40:00Z">
            <w:trPr>
              <w:trHeight w:val="572"/>
              <w:jc w:val="center"/>
            </w:trPr>
          </w:trPrChange>
        </w:trPr>
        <w:tc>
          <w:tcPr>
            <w:tcW w:w="576" w:type="dxa"/>
            <w:gridSpan w:val="2"/>
            <w:vAlign w:val="center"/>
            <w:tcPrChange w:id="21" w:author="Milan Matovič" w:date="2018-12-05T13:40:00Z">
              <w:tcPr>
                <w:tcW w:w="579" w:type="dxa"/>
                <w:gridSpan w:val="2"/>
                <w:vAlign w:val="center"/>
              </w:tcPr>
            </w:tcPrChange>
          </w:tcPr>
          <w:p w14:paraId="2D7FF6CE"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1.5</w:t>
            </w:r>
          </w:p>
        </w:tc>
        <w:tc>
          <w:tcPr>
            <w:tcW w:w="1680" w:type="dxa"/>
            <w:vAlign w:val="center"/>
            <w:tcPrChange w:id="22" w:author="Milan Matovič" w:date="2018-12-05T13:40:00Z">
              <w:tcPr>
                <w:tcW w:w="1726" w:type="dxa"/>
                <w:vAlign w:val="center"/>
              </w:tcPr>
            </w:tcPrChange>
          </w:tcPr>
          <w:p w14:paraId="212BFCD4"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2F8F0923" w14:textId="77777777" w:rsidR="0059399A" w:rsidRPr="0059399A" w:rsidRDefault="0059399A" w:rsidP="006B138C">
            <w:pPr>
              <w:jc w:val="center"/>
              <w:rPr>
                <w:rFonts w:ascii="Arial" w:hAnsi="Arial" w:cs="Arial"/>
                <w:sz w:val="19"/>
                <w:szCs w:val="19"/>
              </w:rPr>
            </w:pPr>
          </w:p>
        </w:tc>
        <w:tc>
          <w:tcPr>
            <w:tcW w:w="1738" w:type="dxa"/>
            <w:gridSpan w:val="8"/>
            <w:vAlign w:val="center"/>
            <w:tcPrChange w:id="23" w:author="Milan Matovič" w:date="2018-12-05T13:40:00Z">
              <w:tcPr>
                <w:tcW w:w="1700" w:type="dxa"/>
                <w:gridSpan w:val="8"/>
                <w:vAlign w:val="center"/>
              </w:tcPr>
            </w:tcPrChange>
          </w:tcPr>
          <w:p w14:paraId="1D5E5F6E"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308" w:type="dxa"/>
            <w:gridSpan w:val="4"/>
            <w:vAlign w:val="center"/>
            <w:tcPrChange w:id="24" w:author="Milan Matovič" w:date="2018-12-05T13:40:00Z">
              <w:tcPr>
                <w:tcW w:w="1251" w:type="dxa"/>
                <w:gridSpan w:val="4"/>
                <w:vAlign w:val="center"/>
              </w:tcPr>
            </w:tcPrChange>
          </w:tcPr>
          <w:p w14:paraId="487FBF06" w14:textId="77777777" w:rsidR="0059399A" w:rsidRPr="0059399A" w:rsidRDefault="0059399A" w:rsidP="006B138C">
            <w:pPr>
              <w:jc w:val="center"/>
              <w:rPr>
                <w:rFonts w:ascii="Arial" w:hAnsi="Arial" w:cs="Arial"/>
                <w:sz w:val="19"/>
                <w:szCs w:val="19"/>
              </w:rPr>
            </w:pPr>
          </w:p>
          <w:p w14:paraId="67D02EA1" w14:textId="34B31082" w:rsidR="0059399A" w:rsidRPr="0059399A" w:rsidRDefault="00BD44FF" w:rsidP="006B138C">
            <w:pPr>
              <w:jc w:val="center"/>
              <w:rPr>
                <w:rFonts w:ascii="Arial" w:hAnsi="Arial" w:cs="Arial"/>
                <w:sz w:val="19"/>
                <w:szCs w:val="19"/>
              </w:rPr>
            </w:pPr>
            <w:sdt>
              <w:sdtPr>
                <w:rPr>
                  <w:rFonts w:ascii="Arial" w:hAnsi="Arial" w:cs="Arial"/>
                  <w:sz w:val="19"/>
                  <w:szCs w:val="19"/>
                </w:rPr>
                <w:id w:val="-764840633"/>
                <w:placeholder>
                  <w:docPart w:val="C8824123B344499B9615E668868797CF"/>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3899D472" w14:textId="77777777" w:rsidR="0059399A" w:rsidRPr="0059399A" w:rsidRDefault="0059399A" w:rsidP="006B138C">
            <w:pPr>
              <w:jc w:val="center"/>
              <w:rPr>
                <w:rFonts w:ascii="Arial" w:hAnsi="Arial" w:cs="Arial"/>
                <w:sz w:val="19"/>
                <w:szCs w:val="19"/>
              </w:rPr>
            </w:pPr>
          </w:p>
        </w:tc>
        <w:tc>
          <w:tcPr>
            <w:tcW w:w="1406" w:type="dxa"/>
            <w:gridSpan w:val="5"/>
            <w:vAlign w:val="center"/>
            <w:tcPrChange w:id="25" w:author="Milan Matovič" w:date="2018-12-05T13:40:00Z">
              <w:tcPr>
                <w:tcW w:w="1240" w:type="dxa"/>
                <w:gridSpan w:val="5"/>
                <w:vAlign w:val="center"/>
              </w:tcPr>
            </w:tcPrChange>
          </w:tcPr>
          <w:p w14:paraId="0077D9DB" w14:textId="77777777" w:rsidR="0059399A" w:rsidRPr="0059399A" w:rsidRDefault="0059399A" w:rsidP="006B138C">
            <w:pPr>
              <w:jc w:val="center"/>
              <w:rPr>
                <w:rFonts w:ascii="Arial" w:hAnsi="Arial" w:cs="Arial"/>
                <w:sz w:val="19"/>
                <w:szCs w:val="19"/>
              </w:rPr>
            </w:pPr>
            <w:r>
              <w:rPr>
                <w:rFonts w:ascii="Arial" w:hAnsi="Arial" w:cs="Arial"/>
                <w:sz w:val="19"/>
                <w:szCs w:val="19"/>
              </w:rPr>
              <w:t>5</w:t>
            </w:r>
          </w:p>
          <w:p w14:paraId="10ED6221" w14:textId="77777777" w:rsidR="0059399A" w:rsidRPr="0059399A" w:rsidRDefault="0059399A" w:rsidP="006B138C">
            <w:pPr>
              <w:jc w:val="center"/>
              <w:rPr>
                <w:rFonts w:ascii="Arial" w:hAnsi="Arial" w:cs="Arial"/>
                <w:sz w:val="19"/>
                <w:szCs w:val="19"/>
              </w:rPr>
            </w:pPr>
          </w:p>
          <w:p w14:paraId="7DDA4EF9" w14:textId="77777777" w:rsidR="0059399A" w:rsidRPr="0059399A" w:rsidRDefault="0059399A" w:rsidP="006B138C">
            <w:pPr>
              <w:jc w:val="center"/>
              <w:rPr>
                <w:rFonts w:ascii="Arial" w:hAnsi="Arial" w:cs="Arial"/>
                <w:sz w:val="19"/>
                <w:szCs w:val="19"/>
              </w:rPr>
            </w:pPr>
          </w:p>
        </w:tc>
        <w:tc>
          <w:tcPr>
            <w:tcW w:w="3039" w:type="dxa"/>
            <w:gridSpan w:val="4"/>
            <w:vAlign w:val="center"/>
            <w:tcPrChange w:id="26" w:author="Milan Matovič" w:date="2018-12-05T13:40:00Z">
              <w:tcPr>
                <w:tcW w:w="3251" w:type="dxa"/>
                <w:gridSpan w:val="4"/>
                <w:vAlign w:val="center"/>
              </w:tcPr>
            </w:tcPrChange>
          </w:tcPr>
          <w:p w14:paraId="3B149AA2" w14:textId="77777777" w:rsidR="0059399A" w:rsidRPr="0059399A" w:rsidRDefault="0059399A" w:rsidP="006B138C">
            <w:pPr>
              <w:jc w:val="center"/>
              <w:rPr>
                <w:rFonts w:ascii="Arial" w:hAnsi="Arial" w:cs="Arial"/>
                <w:sz w:val="19"/>
                <w:szCs w:val="19"/>
              </w:rPr>
            </w:pPr>
          </w:p>
          <w:p w14:paraId="207D17F0" w14:textId="77777777" w:rsidR="0059399A" w:rsidRPr="0059399A" w:rsidRDefault="0059399A" w:rsidP="006B138C">
            <w:pPr>
              <w:jc w:val="center"/>
              <w:rPr>
                <w:rFonts w:ascii="Arial" w:hAnsi="Arial" w:cs="Arial"/>
                <w:sz w:val="19"/>
                <w:szCs w:val="19"/>
              </w:rPr>
            </w:pPr>
          </w:p>
        </w:tc>
      </w:tr>
      <w:tr w:rsidR="007411DF" w14:paraId="44CEF67F" w14:textId="77777777" w:rsidTr="0024782F">
        <w:tblPrEx>
          <w:tblCellMar>
            <w:left w:w="70" w:type="dxa"/>
            <w:right w:w="70" w:type="dxa"/>
          </w:tblCellMar>
          <w:tblLook w:val="0000" w:firstRow="0" w:lastRow="0" w:firstColumn="0" w:lastColumn="0" w:noHBand="0" w:noVBand="0"/>
          <w:tblPrExChange w:id="27" w:author="Milan Matovič" w:date="2018-12-05T13:40:00Z">
            <w:tblPrEx>
              <w:tblCellMar>
                <w:left w:w="70" w:type="dxa"/>
                <w:right w:w="70" w:type="dxa"/>
              </w:tblCellMar>
              <w:tblLook w:val="0000" w:firstRow="0" w:lastRow="0" w:firstColumn="0" w:lastColumn="0" w:noHBand="0" w:noVBand="0"/>
            </w:tblPrEx>
          </w:tblPrExChange>
        </w:tblPrEx>
        <w:trPr>
          <w:trHeight w:val="650"/>
          <w:jc w:val="center"/>
          <w:trPrChange w:id="28" w:author="Milan Matovič" w:date="2018-12-05T13:40:00Z">
            <w:trPr>
              <w:trHeight w:val="650"/>
              <w:jc w:val="center"/>
            </w:trPr>
          </w:trPrChange>
        </w:trPr>
        <w:tc>
          <w:tcPr>
            <w:tcW w:w="576" w:type="dxa"/>
            <w:gridSpan w:val="2"/>
            <w:vAlign w:val="center"/>
            <w:tcPrChange w:id="29" w:author="Milan Matovič" w:date="2018-12-05T13:40:00Z">
              <w:tcPr>
                <w:tcW w:w="579" w:type="dxa"/>
                <w:gridSpan w:val="2"/>
                <w:vAlign w:val="center"/>
              </w:tcPr>
            </w:tcPrChange>
          </w:tcPr>
          <w:p w14:paraId="3D24DB32" w14:textId="77777777" w:rsidR="0059399A" w:rsidRPr="0059399A" w:rsidRDefault="0059399A" w:rsidP="006B138C">
            <w:pPr>
              <w:spacing w:after="200" w:line="276" w:lineRule="auto"/>
              <w:jc w:val="center"/>
              <w:rPr>
                <w:rFonts w:ascii="Arial" w:hAnsi="Arial" w:cs="Arial"/>
                <w:sz w:val="19"/>
                <w:szCs w:val="19"/>
              </w:rPr>
            </w:pPr>
            <w:r>
              <w:rPr>
                <w:rFonts w:ascii="Arial" w:hAnsi="Arial" w:cs="Arial"/>
                <w:sz w:val="19"/>
                <w:szCs w:val="19"/>
              </w:rPr>
              <w:t>1.6</w:t>
            </w:r>
          </w:p>
        </w:tc>
        <w:tc>
          <w:tcPr>
            <w:tcW w:w="1680" w:type="dxa"/>
            <w:vAlign w:val="center"/>
            <w:tcPrChange w:id="30" w:author="Milan Matovič" w:date="2018-12-05T13:40:00Z">
              <w:tcPr>
                <w:tcW w:w="1726" w:type="dxa"/>
                <w:vAlign w:val="center"/>
              </w:tcPr>
            </w:tcPrChange>
          </w:tcPr>
          <w:p w14:paraId="49F9CF53"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38" w:type="dxa"/>
            <w:gridSpan w:val="8"/>
            <w:vAlign w:val="center"/>
            <w:tcPrChange w:id="31" w:author="Milan Matovič" w:date="2018-12-05T13:40:00Z">
              <w:tcPr>
                <w:tcW w:w="1700" w:type="dxa"/>
                <w:gridSpan w:val="8"/>
                <w:vAlign w:val="center"/>
              </w:tcPr>
            </w:tcPrChange>
          </w:tcPr>
          <w:p w14:paraId="0F938BE8"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308" w:type="dxa"/>
            <w:gridSpan w:val="4"/>
            <w:vAlign w:val="center"/>
            <w:tcPrChange w:id="32" w:author="Milan Matovič" w:date="2018-12-05T13:40:00Z">
              <w:tcPr>
                <w:tcW w:w="1251" w:type="dxa"/>
                <w:gridSpan w:val="4"/>
                <w:vAlign w:val="center"/>
              </w:tcPr>
            </w:tcPrChange>
          </w:tcPr>
          <w:p w14:paraId="2A6AF436" w14:textId="15BACC11" w:rsidR="0059399A" w:rsidRPr="0059399A" w:rsidRDefault="00BD44FF" w:rsidP="006B138C">
            <w:pPr>
              <w:jc w:val="center"/>
              <w:rPr>
                <w:rFonts w:ascii="Arial" w:hAnsi="Arial" w:cs="Arial"/>
                <w:sz w:val="19"/>
                <w:szCs w:val="19"/>
              </w:rPr>
            </w:pPr>
            <w:sdt>
              <w:sdtPr>
                <w:rPr>
                  <w:rFonts w:ascii="Arial" w:hAnsi="Arial" w:cs="Arial"/>
                  <w:sz w:val="19"/>
                  <w:szCs w:val="19"/>
                </w:rPr>
                <w:id w:val="-1565173194"/>
                <w:placeholder>
                  <w:docPart w:val="29458C1444B4471485B73F12DF6CA50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406" w:type="dxa"/>
            <w:gridSpan w:val="5"/>
            <w:vAlign w:val="center"/>
            <w:tcPrChange w:id="33" w:author="Milan Matovič" w:date="2018-12-05T13:40:00Z">
              <w:tcPr>
                <w:tcW w:w="1240" w:type="dxa"/>
                <w:gridSpan w:val="5"/>
                <w:vAlign w:val="center"/>
              </w:tcPr>
            </w:tcPrChange>
          </w:tcPr>
          <w:p w14:paraId="6427868B"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039" w:type="dxa"/>
            <w:gridSpan w:val="4"/>
            <w:vAlign w:val="center"/>
            <w:tcPrChange w:id="34" w:author="Milan Matovič" w:date="2018-12-05T13:40:00Z">
              <w:tcPr>
                <w:tcW w:w="3251" w:type="dxa"/>
                <w:gridSpan w:val="4"/>
                <w:vAlign w:val="center"/>
              </w:tcPr>
            </w:tcPrChange>
          </w:tcPr>
          <w:p w14:paraId="5B6174E9" w14:textId="77777777" w:rsidR="0059399A" w:rsidRPr="0059399A" w:rsidRDefault="0059399A" w:rsidP="006B138C">
            <w:pPr>
              <w:jc w:val="center"/>
              <w:rPr>
                <w:rFonts w:ascii="Arial" w:hAnsi="Arial" w:cs="Arial"/>
                <w:sz w:val="19"/>
                <w:szCs w:val="19"/>
              </w:rPr>
            </w:pPr>
          </w:p>
        </w:tc>
      </w:tr>
      <w:tr w:rsidR="007411DF" w14:paraId="6B4B769A" w14:textId="77777777" w:rsidTr="0024782F">
        <w:tblPrEx>
          <w:tblCellMar>
            <w:left w:w="70" w:type="dxa"/>
            <w:right w:w="70" w:type="dxa"/>
          </w:tblCellMar>
          <w:tblLook w:val="0000" w:firstRow="0" w:lastRow="0" w:firstColumn="0" w:lastColumn="0" w:noHBand="0" w:noVBand="0"/>
          <w:tblPrExChange w:id="35" w:author="Milan Matovič" w:date="2018-12-05T13:40:00Z">
            <w:tblPrEx>
              <w:tblCellMar>
                <w:left w:w="70" w:type="dxa"/>
                <w:right w:w="70" w:type="dxa"/>
              </w:tblCellMar>
              <w:tblLook w:val="0000" w:firstRow="0" w:lastRow="0" w:firstColumn="0" w:lastColumn="0" w:noHBand="0" w:noVBand="0"/>
            </w:tblPrEx>
          </w:tblPrExChange>
        </w:tblPrEx>
        <w:trPr>
          <w:trHeight w:val="635"/>
          <w:jc w:val="center"/>
          <w:trPrChange w:id="36" w:author="Milan Matovič" w:date="2018-12-05T13:40:00Z">
            <w:trPr>
              <w:trHeight w:val="635"/>
              <w:jc w:val="center"/>
            </w:trPr>
          </w:trPrChange>
        </w:trPr>
        <w:tc>
          <w:tcPr>
            <w:tcW w:w="576" w:type="dxa"/>
            <w:gridSpan w:val="2"/>
            <w:vAlign w:val="center"/>
            <w:tcPrChange w:id="37" w:author="Milan Matovič" w:date="2018-12-05T13:40:00Z">
              <w:tcPr>
                <w:tcW w:w="579" w:type="dxa"/>
                <w:gridSpan w:val="2"/>
                <w:vAlign w:val="center"/>
              </w:tcPr>
            </w:tcPrChange>
          </w:tcPr>
          <w:p w14:paraId="52D33689" w14:textId="77777777" w:rsidR="0059399A" w:rsidRPr="0059399A" w:rsidRDefault="00EC3E39" w:rsidP="006B138C">
            <w:pPr>
              <w:spacing w:after="200" w:line="276" w:lineRule="auto"/>
              <w:jc w:val="center"/>
              <w:rPr>
                <w:rFonts w:ascii="Arial" w:hAnsi="Arial" w:cs="Arial"/>
                <w:sz w:val="19"/>
                <w:szCs w:val="19"/>
              </w:rPr>
            </w:pPr>
            <w:r>
              <w:rPr>
                <w:rFonts w:ascii="Arial" w:hAnsi="Arial" w:cs="Arial"/>
                <w:sz w:val="19"/>
                <w:szCs w:val="19"/>
              </w:rPr>
              <w:t>1.7</w:t>
            </w:r>
          </w:p>
          <w:p w14:paraId="0BDFFBCA" w14:textId="77777777" w:rsidR="0059399A" w:rsidRPr="0059399A" w:rsidRDefault="0059399A" w:rsidP="006B138C">
            <w:pPr>
              <w:spacing w:after="200" w:line="276" w:lineRule="auto"/>
              <w:jc w:val="center"/>
              <w:rPr>
                <w:rFonts w:ascii="Arial" w:hAnsi="Arial" w:cs="Arial"/>
                <w:sz w:val="19"/>
                <w:szCs w:val="19"/>
              </w:rPr>
            </w:pPr>
          </w:p>
        </w:tc>
        <w:tc>
          <w:tcPr>
            <w:tcW w:w="1680" w:type="dxa"/>
            <w:vAlign w:val="center"/>
            <w:tcPrChange w:id="38" w:author="Milan Matovič" w:date="2018-12-05T13:40:00Z">
              <w:tcPr>
                <w:tcW w:w="1726" w:type="dxa"/>
                <w:vAlign w:val="center"/>
              </w:tcPr>
            </w:tcPrChange>
          </w:tcPr>
          <w:p w14:paraId="2ACB3BF1"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38" w:type="dxa"/>
            <w:gridSpan w:val="8"/>
            <w:vAlign w:val="center"/>
            <w:tcPrChange w:id="39" w:author="Milan Matovič" w:date="2018-12-05T13:40:00Z">
              <w:tcPr>
                <w:tcW w:w="1700" w:type="dxa"/>
                <w:gridSpan w:val="8"/>
                <w:vAlign w:val="center"/>
              </w:tcPr>
            </w:tcPrChange>
          </w:tcPr>
          <w:p w14:paraId="51C751EF"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308" w:type="dxa"/>
            <w:gridSpan w:val="4"/>
            <w:vAlign w:val="center"/>
            <w:tcPrChange w:id="40" w:author="Milan Matovič" w:date="2018-12-05T13:40:00Z">
              <w:tcPr>
                <w:tcW w:w="1251" w:type="dxa"/>
                <w:gridSpan w:val="4"/>
                <w:vAlign w:val="center"/>
              </w:tcPr>
            </w:tcPrChange>
          </w:tcPr>
          <w:p w14:paraId="669F1F4E" w14:textId="6E6585A2" w:rsidR="0059399A" w:rsidRPr="0059399A" w:rsidRDefault="00BD44FF" w:rsidP="006B138C">
            <w:pPr>
              <w:jc w:val="center"/>
              <w:rPr>
                <w:rFonts w:ascii="Arial" w:hAnsi="Arial" w:cs="Arial"/>
                <w:sz w:val="19"/>
                <w:szCs w:val="19"/>
              </w:rPr>
            </w:pPr>
            <w:sdt>
              <w:sdtPr>
                <w:rPr>
                  <w:rFonts w:ascii="Arial" w:hAnsi="Arial" w:cs="Arial"/>
                  <w:sz w:val="19"/>
                  <w:szCs w:val="19"/>
                </w:rPr>
                <w:id w:val="809984752"/>
                <w:placeholder>
                  <w:docPart w:val="3BAF9B3CEF014CA7B50F5036F959493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406" w:type="dxa"/>
            <w:gridSpan w:val="5"/>
            <w:vAlign w:val="center"/>
            <w:tcPrChange w:id="41" w:author="Milan Matovič" w:date="2018-12-05T13:40:00Z">
              <w:tcPr>
                <w:tcW w:w="1240" w:type="dxa"/>
                <w:gridSpan w:val="5"/>
                <w:vAlign w:val="center"/>
              </w:tcPr>
            </w:tcPrChange>
          </w:tcPr>
          <w:p w14:paraId="0180D93E"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039" w:type="dxa"/>
            <w:gridSpan w:val="4"/>
            <w:vAlign w:val="center"/>
            <w:tcPrChange w:id="42" w:author="Milan Matovič" w:date="2018-12-05T13:40:00Z">
              <w:tcPr>
                <w:tcW w:w="3251" w:type="dxa"/>
                <w:gridSpan w:val="4"/>
                <w:vAlign w:val="center"/>
              </w:tcPr>
            </w:tcPrChange>
          </w:tcPr>
          <w:p w14:paraId="471AD433" w14:textId="77777777" w:rsidR="0059399A" w:rsidRPr="0059399A" w:rsidRDefault="0059399A" w:rsidP="006B138C">
            <w:pPr>
              <w:jc w:val="center"/>
              <w:rPr>
                <w:rFonts w:ascii="Arial" w:hAnsi="Arial" w:cs="Arial"/>
                <w:sz w:val="19"/>
                <w:szCs w:val="19"/>
              </w:rPr>
            </w:pPr>
          </w:p>
        </w:tc>
      </w:tr>
      <w:tr w:rsidR="007411DF" w:rsidRPr="00F45858" w14:paraId="48F331A2" w14:textId="77777777" w:rsidTr="0024782F">
        <w:trPr>
          <w:jc w:val="center"/>
          <w:trPrChange w:id="43" w:author="Milan Matovič" w:date="2018-12-05T13:40:00Z">
            <w:trPr>
              <w:jc w:val="center"/>
            </w:trPr>
          </w:trPrChange>
        </w:trPr>
        <w:tc>
          <w:tcPr>
            <w:tcW w:w="556" w:type="dxa"/>
            <w:shd w:val="clear" w:color="auto" w:fill="B2A1C7" w:themeFill="accent4" w:themeFillTint="99"/>
            <w:vAlign w:val="center"/>
            <w:tcPrChange w:id="44" w:author="Milan Matovič" w:date="2018-12-05T13:40:00Z">
              <w:tcPr>
                <w:tcW w:w="555" w:type="dxa"/>
                <w:shd w:val="clear" w:color="auto" w:fill="B2A1C7" w:themeFill="accent4" w:themeFillTint="99"/>
                <w:vAlign w:val="center"/>
              </w:tcPr>
            </w:tcPrChange>
          </w:tcPr>
          <w:p w14:paraId="4E082A35"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P.č.</w:t>
            </w:r>
          </w:p>
        </w:tc>
        <w:tc>
          <w:tcPr>
            <w:tcW w:w="1948" w:type="dxa"/>
            <w:gridSpan w:val="4"/>
            <w:shd w:val="clear" w:color="auto" w:fill="B2A1C7" w:themeFill="accent4" w:themeFillTint="99"/>
            <w:vAlign w:val="center"/>
            <w:tcPrChange w:id="45" w:author="Milan Matovič" w:date="2018-12-05T13:40:00Z">
              <w:tcPr>
                <w:tcW w:w="1996" w:type="dxa"/>
                <w:gridSpan w:val="4"/>
                <w:shd w:val="clear" w:color="auto" w:fill="B2A1C7" w:themeFill="accent4" w:themeFillTint="99"/>
                <w:vAlign w:val="center"/>
              </w:tcPr>
            </w:tcPrChange>
          </w:tcPr>
          <w:p w14:paraId="2A48109E"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5"/>
            <w:shd w:val="clear" w:color="auto" w:fill="B2A1C7" w:themeFill="accent4" w:themeFillTint="99"/>
            <w:vAlign w:val="center"/>
            <w:tcPrChange w:id="46" w:author="Milan Matovič" w:date="2018-12-05T13:40:00Z">
              <w:tcPr>
                <w:tcW w:w="1331" w:type="dxa"/>
                <w:gridSpan w:val="5"/>
                <w:shd w:val="clear" w:color="auto" w:fill="B2A1C7" w:themeFill="accent4" w:themeFillTint="99"/>
                <w:vAlign w:val="center"/>
              </w:tcPr>
            </w:tcPrChange>
          </w:tcPr>
          <w:p w14:paraId="29B23D50"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67" w:type="dxa"/>
            <w:gridSpan w:val="5"/>
            <w:shd w:val="clear" w:color="auto" w:fill="B2A1C7" w:themeFill="accent4" w:themeFillTint="99"/>
            <w:vAlign w:val="center"/>
            <w:tcPrChange w:id="47" w:author="Milan Matovič" w:date="2018-12-05T13:40:00Z">
              <w:tcPr>
                <w:tcW w:w="1418" w:type="dxa"/>
                <w:gridSpan w:val="5"/>
                <w:shd w:val="clear" w:color="auto" w:fill="B2A1C7" w:themeFill="accent4" w:themeFillTint="99"/>
                <w:vAlign w:val="center"/>
              </w:tcPr>
            </w:tcPrChange>
          </w:tcPr>
          <w:p w14:paraId="35E6FD94" w14:textId="2EBB5D09" w:rsidR="00C861CB" w:rsidRPr="00F45858" w:rsidRDefault="00C861CB"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5" w:type="dxa"/>
            <w:gridSpan w:val="9"/>
            <w:shd w:val="clear" w:color="auto" w:fill="B2A1C7" w:themeFill="accent4" w:themeFillTint="99"/>
            <w:vAlign w:val="center"/>
            <w:tcPrChange w:id="48" w:author="Milan Matovič" w:date="2018-12-05T13:40:00Z">
              <w:tcPr>
                <w:tcW w:w="4447" w:type="dxa"/>
                <w:gridSpan w:val="9"/>
                <w:shd w:val="clear" w:color="auto" w:fill="B2A1C7" w:themeFill="accent4" w:themeFillTint="99"/>
                <w:vAlign w:val="center"/>
              </w:tcPr>
            </w:tcPrChange>
          </w:tcPr>
          <w:p w14:paraId="799AF699"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4A184EC8" w14:textId="77777777" w:rsidTr="0024782F">
        <w:trPr>
          <w:jc w:val="center"/>
          <w:trPrChange w:id="49" w:author="Milan Matovič" w:date="2018-12-05T13:40:00Z">
            <w:trPr>
              <w:jc w:val="center"/>
            </w:trPr>
          </w:trPrChange>
        </w:trPr>
        <w:tc>
          <w:tcPr>
            <w:tcW w:w="556" w:type="dxa"/>
            <w:shd w:val="clear" w:color="auto" w:fill="auto"/>
            <w:vAlign w:val="center"/>
            <w:tcPrChange w:id="50" w:author="Milan Matovič" w:date="2018-12-05T13:40:00Z">
              <w:tcPr>
                <w:tcW w:w="555" w:type="dxa"/>
                <w:shd w:val="clear" w:color="auto" w:fill="auto"/>
                <w:vAlign w:val="center"/>
              </w:tcPr>
            </w:tcPrChange>
          </w:tcPr>
          <w:p w14:paraId="34C3FCFA" w14:textId="77777777" w:rsidR="00C861CB" w:rsidRPr="00F45858" w:rsidRDefault="00C861CB" w:rsidP="006B138C">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8" w:type="dxa"/>
            <w:gridSpan w:val="4"/>
            <w:shd w:val="clear" w:color="auto" w:fill="auto"/>
            <w:vAlign w:val="center"/>
            <w:tcPrChange w:id="51" w:author="Milan Matovič" w:date="2018-12-05T13:40:00Z">
              <w:tcPr>
                <w:tcW w:w="1996" w:type="dxa"/>
                <w:gridSpan w:val="4"/>
                <w:shd w:val="clear" w:color="auto" w:fill="auto"/>
                <w:vAlign w:val="center"/>
              </w:tcPr>
            </w:tcPrChange>
          </w:tcPr>
          <w:p w14:paraId="5DCCD697" w14:textId="77777777" w:rsidR="00C861CB" w:rsidRPr="00F45858" w:rsidRDefault="007411DF" w:rsidP="006B138C">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5"/>
                <w:shd w:val="clear" w:color="auto" w:fill="auto"/>
                <w:vAlign w:val="center"/>
                <w:tcPrChange w:id="52" w:author="Milan Matovič" w:date="2018-12-05T13:40:00Z">
                  <w:tcPr>
                    <w:tcW w:w="1331" w:type="dxa"/>
                    <w:gridSpan w:val="5"/>
                    <w:shd w:val="clear" w:color="auto" w:fill="auto"/>
                    <w:vAlign w:val="center"/>
                  </w:tcPr>
                </w:tcPrChange>
              </w:tcPr>
              <w:p w14:paraId="16513B8B" w14:textId="1ADCBFB9" w:rsidR="00C861CB" w:rsidRPr="00F45858" w:rsidRDefault="007411DF" w:rsidP="006B138C">
                <w:pPr>
                  <w:jc w:val="center"/>
                  <w:rPr>
                    <w:rFonts w:ascii="Arial" w:hAnsi="Arial" w:cs="Arial"/>
                    <w:b/>
                    <w:sz w:val="19"/>
                    <w:szCs w:val="19"/>
                  </w:rPr>
                </w:pPr>
                <w:r>
                  <w:rPr>
                    <w:rFonts w:ascii="Arial" w:hAnsi="Arial" w:cs="Arial"/>
                    <w:sz w:val="19"/>
                    <w:szCs w:val="19"/>
                  </w:rPr>
                  <w:t>Navrhovaný spôsob realizácie projektu</w:t>
                </w:r>
              </w:p>
            </w:tc>
          </w:sdtContent>
        </w:sdt>
        <w:sdt>
          <w:sdtPr>
            <w:rPr>
              <w:color w:val="808080"/>
            </w:rPr>
            <w:id w:val="2111694812"/>
            <w:placeholder>
              <w:docPart w:val="FF4AD4E5FAAB4E10BDE93B0E16D3BF5D"/>
            </w:placeholder>
            <w:comboBox>
              <w:listItem w:displayText="nie (0)" w:value="nie (0)"/>
              <w:listItem w:displayText="áno (1)" w:value="áno (1)"/>
            </w:comboBox>
          </w:sdtPr>
          <w:sdtEndPr/>
          <w:sdtContent>
            <w:tc>
              <w:tcPr>
                <w:tcW w:w="1467" w:type="dxa"/>
                <w:gridSpan w:val="5"/>
                <w:shd w:val="clear" w:color="auto" w:fill="auto"/>
                <w:vAlign w:val="center"/>
                <w:tcPrChange w:id="53" w:author="Milan Matovič" w:date="2018-12-05T13:40:00Z">
                  <w:tcPr>
                    <w:tcW w:w="1418" w:type="dxa"/>
                    <w:gridSpan w:val="5"/>
                    <w:shd w:val="clear" w:color="auto" w:fill="auto"/>
                    <w:vAlign w:val="center"/>
                  </w:tcPr>
                </w:tcPrChange>
              </w:tcPr>
              <w:p w14:paraId="4566116C" w14:textId="4E9DDBF3" w:rsidR="00C861CB" w:rsidRPr="00F45858" w:rsidRDefault="00642950" w:rsidP="006B138C">
                <w:pPr>
                  <w:jc w:val="center"/>
                  <w:rPr>
                    <w:rFonts w:ascii="Arial" w:hAnsi="Arial" w:cs="Arial"/>
                    <w:b/>
                    <w:sz w:val="19"/>
                    <w:szCs w:val="19"/>
                  </w:rPr>
                </w:pPr>
                <w:r w:rsidRPr="00642950">
                  <w:rPr>
                    <w:color w:val="808080"/>
                  </w:rPr>
                  <w:t>Vyberte položku.</w:t>
                </w:r>
              </w:p>
            </w:tc>
          </w:sdtContent>
        </w:sdt>
        <w:tc>
          <w:tcPr>
            <w:tcW w:w="4445" w:type="dxa"/>
            <w:gridSpan w:val="9"/>
            <w:shd w:val="clear" w:color="auto" w:fill="auto"/>
            <w:vAlign w:val="center"/>
            <w:tcPrChange w:id="54" w:author="Milan Matovič" w:date="2018-12-05T13:40:00Z">
              <w:tcPr>
                <w:tcW w:w="4447" w:type="dxa"/>
                <w:gridSpan w:val="9"/>
                <w:shd w:val="clear" w:color="auto" w:fill="auto"/>
                <w:vAlign w:val="center"/>
              </w:tcPr>
            </w:tcPrChange>
          </w:tcPr>
          <w:p w14:paraId="77B73279" w14:textId="77777777" w:rsidR="00C861CB" w:rsidRPr="00F45858" w:rsidRDefault="00C861CB" w:rsidP="006B138C">
            <w:pPr>
              <w:jc w:val="center"/>
              <w:rPr>
                <w:rFonts w:ascii="Arial" w:hAnsi="Arial" w:cs="Arial"/>
                <w:b/>
                <w:sz w:val="19"/>
                <w:szCs w:val="19"/>
              </w:rPr>
            </w:pPr>
          </w:p>
        </w:tc>
      </w:tr>
      <w:tr w:rsidR="007411DF" w:rsidRPr="0059399A" w14:paraId="4C3D3889" w14:textId="77777777" w:rsidTr="0024782F">
        <w:trPr>
          <w:jc w:val="center"/>
          <w:trPrChange w:id="55" w:author="Milan Matovič" w:date="2018-12-05T13:40:00Z">
            <w:trPr>
              <w:jc w:val="center"/>
            </w:trPr>
          </w:trPrChange>
        </w:trPr>
        <w:tc>
          <w:tcPr>
            <w:tcW w:w="556" w:type="dxa"/>
            <w:shd w:val="clear" w:color="auto" w:fill="B2A1C7" w:themeFill="accent4" w:themeFillTint="99"/>
            <w:vAlign w:val="center"/>
            <w:tcPrChange w:id="56" w:author="Milan Matovič" w:date="2018-12-05T13:40:00Z">
              <w:tcPr>
                <w:tcW w:w="555" w:type="dxa"/>
                <w:shd w:val="clear" w:color="auto" w:fill="B2A1C7" w:themeFill="accent4" w:themeFillTint="99"/>
                <w:vAlign w:val="center"/>
              </w:tcPr>
            </w:tcPrChange>
          </w:tcPr>
          <w:p w14:paraId="21932E31" w14:textId="77777777" w:rsidR="007411DF"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1965" w:type="dxa"/>
            <w:gridSpan w:val="5"/>
            <w:shd w:val="clear" w:color="auto" w:fill="B2A1C7" w:themeFill="accent4" w:themeFillTint="99"/>
            <w:vAlign w:val="center"/>
            <w:tcPrChange w:id="57" w:author="Milan Matovič" w:date="2018-12-05T13:40:00Z">
              <w:tcPr>
                <w:tcW w:w="2013" w:type="dxa"/>
                <w:gridSpan w:val="5"/>
                <w:shd w:val="clear" w:color="auto" w:fill="B2A1C7" w:themeFill="accent4" w:themeFillTint="99"/>
                <w:vAlign w:val="center"/>
              </w:tcPr>
            </w:tcPrChange>
          </w:tcPr>
          <w:p w14:paraId="265FD7FB"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7"/>
            <w:shd w:val="clear" w:color="auto" w:fill="B2A1C7" w:themeFill="accent4" w:themeFillTint="99"/>
            <w:vAlign w:val="center"/>
            <w:tcPrChange w:id="58" w:author="Milan Matovič" w:date="2018-12-05T13:40:00Z">
              <w:tcPr>
                <w:tcW w:w="1677" w:type="dxa"/>
                <w:gridSpan w:val="7"/>
                <w:shd w:val="clear" w:color="auto" w:fill="B2A1C7" w:themeFill="accent4" w:themeFillTint="99"/>
                <w:vAlign w:val="center"/>
              </w:tcPr>
            </w:tcPrChange>
          </w:tcPr>
          <w:p w14:paraId="45ED8B47"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310" w:type="dxa"/>
            <w:gridSpan w:val="4"/>
            <w:shd w:val="clear" w:color="auto" w:fill="B2A1C7" w:themeFill="accent4" w:themeFillTint="99"/>
            <w:vAlign w:val="center"/>
            <w:tcPrChange w:id="59" w:author="Milan Matovič" w:date="2018-12-05T13:40:00Z">
              <w:tcPr>
                <w:tcW w:w="1251" w:type="dxa"/>
                <w:gridSpan w:val="4"/>
                <w:shd w:val="clear" w:color="auto" w:fill="B2A1C7" w:themeFill="accent4" w:themeFillTint="99"/>
                <w:vAlign w:val="center"/>
              </w:tcPr>
            </w:tcPrChange>
          </w:tcPr>
          <w:p w14:paraId="45050D7E"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240" w:type="dxa"/>
            <w:gridSpan w:val="4"/>
            <w:shd w:val="clear" w:color="auto" w:fill="B2A1C7" w:themeFill="accent4" w:themeFillTint="99"/>
            <w:vAlign w:val="center"/>
            <w:tcPrChange w:id="60" w:author="Milan Matovič" w:date="2018-12-05T13:40:00Z">
              <w:tcPr>
                <w:tcW w:w="1079" w:type="dxa"/>
                <w:gridSpan w:val="4"/>
                <w:shd w:val="clear" w:color="auto" w:fill="B2A1C7" w:themeFill="accent4" w:themeFillTint="99"/>
                <w:vAlign w:val="center"/>
              </w:tcPr>
            </w:tcPrChange>
          </w:tcPr>
          <w:p w14:paraId="6DE3676C"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Maximálne bodové hodnotenie</w:t>
            </w:r>
          </w:p>
        </w:tc>
        <w:tc>
          <w:tcPr>
            <w:tcW w:w="2999" w:type="dxa"/>
            <w:gridSpan w:val="3"/>
            <w:shd w:val="clear" w:color="auto" w:fill="B2A1C7" w:themeFill="accent4" w:themeFillTint="99"/>
            <w:vAlign w:val="center"/>
            <w:tcPrChange w:id="61" w:author="Milan Matovič" w:date="2018-12-05T13:40:00Z">
              <w:tcPr>
                <w:tcW w:w="3172" w:type="dxa"/>
                <w:gridSpan w:val="3"/>
                <w:shd w:val="clear" w:color="auto" w:fill="B2A1C7" w:themeFill="accent4" w:themeFillTint="99"/>
                <w:vAlign w:val="center"/>
              </w:tcPr>
            </w:tcPrChange>
          </w:tcPr>
          <w:p w14:paraId="48039378"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797AA353" w14:textId="77777777" w:rsidTr="0024782F">
        <w:tblPrEx>
          <w:tblCellMar>
            <w:left w:w="70" w:type="dxa"/>
            <w:right w:w="70" w:type="dxa"/>
          </w:tblCellMar>
          <w:tblLook w:val="0000" w:firstRow="0" w:lastRow="0" w:firstColumn="0" w:lastColumn="0" w:noHBand="0" w:noVBand="0"/>
          <w:tblPrExChange w:id="62" w:author="Milan Matovič" w:date="2018-12-05T13:40:00Z">
            <w:tblPrEx>
              <w:tblCellMar>
                <w:left w:w="70" w:type="dxa"/>
                <w:right w:w="70" w:type="dxa"/>
              </w:tblCellMar>
              <w:tblLook w:val="0000" w:firstRow="0" w:lastRow="0" w:firstColumn="0" w:lastColumn="0" w:noHBand="0" w:noVBand="0"/>
            </w:tblPrEx>
          </w:tblPrExChange>
        </w:tblPrEx>
        <w:trPr>
          <w:trHeight w:val="720"/>
          <w:jc w:val="center"/>
          <w:trPrChange w:id="63" w:author="Milan Matovič" w:date="2018-12-05T13:40:00Z">
            <w:trPr>
              <w:trHeight w:val="720"/>
              <w:jc w:val="center"/>
            </w:trPr>
          </w:trPrChange>
        </w:trPr>
        <w:tc>
          <w:tcPr>
            <w:tcW w:w="556" w:type="dxa"/>
            <w:vAlign w:val="center"/>
            <w:tcPrChange w:id="64" w:author="Milan Matovič" w:date="2018-12-05T13:40:00Z">
              <w:tcPr>
                <w:tcW w:w="555" w:type="dxa"/>
                <w:vAlign w:val="center"/>
              </w:tcPr>
            </w:tcPrChange>
          </w:tcPr>
          <w:p w14:paraId="63AEC6B8"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2.2</w:t>
            </w:r>
          </w:p>
        </w:tc>
        <w:tc>
          <w:tcPr>
            <w:tcW w:w="1965" w:type="dxa"/>
            <w:gridSpan w:val="5"/>
            <w:vAlign w:val="center"/>
            <w:tcPrChange w:id="65" w:author="Milan Matovič" w:date="2018-12-05T13:40:00Z">
              <w:tcPr>
                <w:tcW w:w="2013" w:type="dxa"/>
                <w:gridSpan w:val="5"/>
                <w:vAlign w:val="center"/>
              </w:tcPr>
            </w:tcPrChange>
          </w:tcPr>
          <w:p w14:paraId="430A70B6"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Change w:id="66" w:author="Milan Matovič" w:date="2018-12-05T13:40:00Z">
                  <w:tcPr>
                    <w:tcW w:w="1677" w:type="dxa"/>
                    <w:gridSpan w:val="7"/>
                    <w:vAlign w:val="center"/>
                  </w:tcPr>
                </w:tcPrChange>
              </w:tcPr>
              <w:p w14:paraId="0292D73A" w14:textId="37063CFA"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310" w:type="dxa"/>
            <w:gridSpan w:val="4"/>
            <w:vAlign w:val="center"/>
            <w:tcPrChange w:id="67" w:author="Milan Matovič" w:date="2018-12-05T13:40:00Z">
              <w:tcPr>
                <w:tcW w:w="1251" w:type="dxa"/>
                <w:gridSpan w:val="4"/>
                <w:vAlign w:val="center"/>
              </w:tcPr>
            </w:tcPrChange>
          </w:tcPr>
          <w:p w14:paraId="56578F21" w14:textId="77777777" w:rsidR="007411DF" w:rsidRPr="0059399A" w:rsidRDefault="007411DF" w:rsidP="006B138C">
            <w:pPr>
              <w:jc w:val="center"/>
              <w:rPr>
                <w:rFonts w:ascii="Arial" w:hAnsi="Arial" w:cs="Arial"/>
                <w:sz w:val="19"/>
                <w:szCs w:val="19"/>
              </w:rPr>
            </w:pPr>
          </w:p>
          <w:p w14:paraId="781AD4A1" w14:textId="489F0E9D" w:rsidR="007411DF" w:rsidRPr="0059399A" w:rsidRDefault="00BD44FF" w:rsidP="006B138C">
            <w:pPr>
              <w:jc w:val="center"/>
              <w:rPr>
                <w:rFonts w:ascii="Arial" w:hAnsi="Arial" w:cs="Arial"/>
                <w:sz w:val="19"/>
                <w:szCs w:val="19"/>
              </w:rPr>
            </w:pPr>
            <w:sdt>
              <w:sdtPr>
                <w:rPr>
                  <w:rFonts w:ascii="Arial" w:hAnsi="Arial" w:cs="Arial"/>
                  <w:sz w:val="19"/>
                  <w:szCs w:val="19"/>
                </w:rPr>
                <w:id w:val="235606391"/>
                <w:placeholder>
                  <w:docPart w:val="AE44E7D4654F471292DBF6D3DF3D4C5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4"/>
            <w:vAlign w:val="center"/>
            <w:tcPrChange w:id="68" w:author="Milan Matovič" w:date="2018-12-05T13:40:00Z">
              <w:tcPr>
                <w:tcW w:w="1079" w:type="dxa"/>
                <w:gridSpan w:val="4"/>
                <w:vAlign w:val="center"/>
              </w:tcPr>
            </w:tcPrChange>
          </w:tcPr>
          <w:p w14:paraId="385C2E0F" w14:textId="77777777" w:rsidR="007411DF" w:rsidRPr="0059399A" w:rsidRDefault="007411DF" w:rsidP="006B138C">
            <w:pPr>
              <w:jc w:val="center"/>
              <w:rPr>
                <w:rFonts w:ascii="Arial" w:hAnsi="Arial" w:cs="Arial"/>
                <w:sz w:val="19"/>
                <w:szCs w:val="19"/>
              </w:rPr>
            </w:pPr>
            <w:r w:rsidRPr="0059399A">
              <w:rPr>
                <w:rFonts w:ascii="Arial" w:hAnsi="Arial" w:cs="Arial"/>
                <w:sz w:val="19"/>
                <w:szCs w:val="19"/>
              </w:rPr>
              <w:t>5</w:t>
            </w:r>
          </w:p>
          <w:p w14:paraId="435FBBCF" w14:textId="77777777" w:rsidR="007411DF" w:rsidRPr="0059399A" w:rsidRDefault="007411DF" w:rsidP="006B138C">
            <w:pPr>
              <w:jc w:val="center"/>
              <w:rPr>
                <w:rFonts w:ascii="Arial" w:hAnsi="Arial" w:cs="Arial"/>
                <w:sz w:val="19"/>
                <w:szCs w:val="19"/>
              </w:rPr>
            </w:pPr>
          </w:p>
        </w:tc>
        <w:tc>
          <w:tcPr>
            <w:tcW w:w="2999" w:type="dxa"/>
            <w:gridSpan w:val="3"/>
            <w:vAlign w:val="center"/>
            <w:tcPrChange w:id="69" w:author="Milan Matovič" w:date="2018-12-05T13:40:00Z">
              <w:tcPr>
                <w:tcW w:w="3172" w:type="dxa"/>
                <w:gridSpan w:val="3"/>
                <w:vAlign w:val="center"/>
              </w:tcPr>
            </w:tcPrChange>
          </w:tcPr>
          <w:p w14:paraId="4AB4BD2E" w14:textId="77777777" w:rsidR="007411DF" w:rsidRPr="0059399A" w:rsidRDefault="007411DF" w:rsidP="006B138C">
            <w:pPr>
              <w:jc w:val="center"/>
              <w:rPr>
                <w:rFonts w:ascii="Arial" w:hAnsi="Arial" w:cs="Arial"/>
                <w:sz w:val="19"/>
                <w:szCs w:val="19"/>
              </w:rPr>
            </w:pPr>
          </w:p>
          <w:p w14:paraId="12CA6468" w14:textId="77777777" w:rsidR="007411DF" w:rsidRPr="0059399A" w:rsidRDefault="007411DF" w:rsidP="006B138C">
            <w:pPr>
              <w:jc w:val="center"/>
              <w:rPr>
                <w:rFonts w:ascii="Arial" w:hAnsi="Arial" w:cs="Arial"/>
                <w:sz w:val="19"/>
                <w:szCs w:val="19"/>
              </w:rPr>
            </w:pPr>
          </w:p>
        </w:tc>
      </w:tr>
      <w:tr w:rsidR="007411DF" w:rsidRPr="0059399A" w14:paraId="48B293EA" w14:textId="77777777" w:rsidTr="0024782F">
        <w:tblPrEx>
          <w:tblCellMar>
            <w:left w:w="70" w:type="dxa"/>
            <w:right w:w="70" w:type="dxa"/>
          </w:tblCellMar>
          <w:tblLook w:val="0000" w:firstRow="0" w:lastRow="0" w:firstColumn="0" w:lastColumn="0" w:noHBand="0" w:noVBand="0"/>
          <w:tblPrExChange w:id="70" w:author="Milan Matovič" w:date="2018-12-05T13:40:00Z">
            <w:tblPrEx>
              <w:tblCellMar>
                <w:left w:w="70" w:type="dxa"/>
                <w:right w:w="70" w:type="dxa"/>
              </w:tblCellMar>
              <w:tblLook w:val="0000" w:firstRow="0" w:lastRow="0" w:firstColumn="0" w:lastColumn="0" w:noHBand="0" w:noVBand="0"/>
            </w:tblPrEx>
          </w:tblPrExChange>
        </w:tblPrEx>
        <w:trPr>
          <w:trHeight w:val="572"/>
          <w:jc w:val="center"/>
          <w:trPrChange w:id="71" w:author="Milan Matovič" w:date="2018-12-05T13:40:00Z">
            <w:trPr>
              <w:trHeight w:val="572"/>
              <w:jc w:val="center"/>
            </w:trPr>
          </w:trPrChange>
        </w:trPr>
        <w:tc>
          <w:tcPr>
            <w:tcW w:w="556" w:type="dxa"/>
            <w:vAlign w:val="center"/>
            <w:tcPrChange w:id="72" w:author="Milan Matovič" w:date="2018-12-05T13:40:00Z">
              <w:tcPr>
                <w:tcW w:w="555" w:type="dxa"/>
                <w:vAlign w:val="center"/>
              </w:tcPr>
            </w:tcPrChange>
          </w:tcPr>
          <w:p w14:paraId="70D8942C"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2.3</w:t>
            </w:r>
          </w:p>
        </w:tc>
        <w:tc>
          <w:tcPr>
            <w:tcW w:w="1965" w:type="dxa"/>
            <w:gridSpan w:val="5"/>
            <w:vAlign w:val="center"/>
            <w:tcPrChange w:id="73" w:author="Milan Matovič" w:date="2018-12-05T13:40:00Z">
              <w:tcPr>
                <w:tcW w:w="2013" w:type="dxa"/>
                <w:gridSpan w:val="5"/>
                <w:vAlign w:val="center"/>
              </w:tcPr>
            </w:tcPrChange>
          </w:tcPr>
          <w:p w14:paraId="3FB940EA" w14:textId="77777777" w:rsidR="007411DF" w:rsidRPr="0059399A" w:rsidRDefault="007411DF" w:rsidP="006B138C">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Change w:id="74" w:author="Milan Matovič" w:date="2018-12-05T13:40:00Z">
                  <w:tcPr>
                    <w:tcW w:w="1677" w:type="dxa"/>
                    <w:gridSpan w:val="7"/>
                    <w:vAlign w:val="center"/>
                  </w:tcPr>
                </w:tcPrChange>
              </w:tcPr>
              <w:p w14:paraId="40FC1E42" w14:textId="0DD86FAF"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310" w:type="dxa"/>
            <w:gridSpan w:val="4"/>
            <w:vAlign w:val="center"/>
            <w:tcPrChange w:id="75" w:author="Milan Matovič" w:date="2018-12-05T13:40:00Z">
              <w:tcPr>
                <w:tcW w:w="1251" w:type="dxa"/>
                <w:gridSpan w:val="4"/>
                <w:vAlign w:val="center"/>
              </w:tcPr>
            </w:tcPrChange>
          </w:tcPr>
          <w:p w14:paraId="2321AE3C" w14:textId="77777777" w:rsidR="007411DF" w:rsidRPr="0059399A" w:rsidRDefault="007411DF" w:rsidP="006B138C">
            <w:pPr>
              <w:jc w:val="center"/>
              <w:rPr>
                <w:rFonts w:ascii="Arial" w:hAnsi="Arial" w:cs="Arial"/>
                <w:sz w:val="19"/>
                <w:szCs w:val="19"/>
              </w:rPr>
            </w:pPr>
          </w:p>
          <w:p w14:paraId="5E25E89F" w14:textId="31F2FCFA" w:rsidR="007411DF" w:rsidRPr="0059399A" w:rsidRDefault="00BD44FF" w:rsidP="006B138C">
            <w:pPr>
              <w:jc w:val="center"/>
              <w:rPr>
                <w:rFonts w:ascii="Arial" w:hAnsi="Arial" w:cs="Arial"/>
                <w:sz w:val="19"/>
                <w:szCs w:val="19"/>
              </w:rPr>
            </w:pPr>
            <w:sdt>
              <w:sdtPr>
                <w:rPr>
                  <w:rFonts w:ascii="Arial" w:hAnsi="Arial" w:cs="Arial"/>
                  <w:sz w:val="19"/>
                  <w:szCs w:val="19"/>
                </w:rPr>
                <w:id w:val="1862554172"/>
                <w:placeholder>
                  <w:docPart w:val="89AE38C4A68F4D429C0ABE0716B0B8E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6F59F7C5" w14:textId="77777777" w:rsidR="007411DF" w:rsidRPr="0059399A" w:rsidRDefault="007411DF" w:rsidP="006B138C">
            <w:pPr>
              <w:jc w:val="center"/>
              <w:rPr>
                <w:rFonts w:ascii="Arial" w:hAnsi="Arial" w:cs="Arial"/>
                <w:sz w:val="19"/>
                <w:szCs w:val="19"/>
              </w:rPr>
            </w:pPr>
          </w:p>
        </w:tc>
        <w:tc>
          <w:tcPr>
            <w:tcW w:w="1240" w:type="dxa"/>
            <w:gridSpan w:val="4"/>
            <w:vAlign w:val="center"/>
            <w:tcPrChange w:id="76" w:author="Milan Matovič" w:date="2018-12-05T13:40:00Z">
              <w:tcPr>
                <w:tcW w:w="1079" w:type="dxa"/>
                <w:gridSpan w:val="4"/>
                <w:vAlign w:val="center"/>
              </w:tcPr>
            </w:tcPrChange>
          </w:tcPr>
          <w:p w14:paraId="698342DD" w14:textId="77777777" w:rsidR="007411DF" w:rsidRPr="0059399A" w:rsidRDefault="007411DF" w:rsidP="006B138C">
            <w:pPr>
              <w:jc w:val="center"/>
              <w:rPr>
                <w:rFonts w:ascii="Arial" w:hAnsi="Arial" w:cs="Arial"/>
                <w:sz w:val="19"/>
                <w:szCs w:val="19"/>
              </w:rPr>
            </w:pPr>
            <w:r>
              <w:rPr>
                <w:rFonts w:ascii="Arial" w:hAnsi="Arial" w:cs="Arial"/>
                <w:sz w:val="19"/>
                <w:szCs w:val="19"/>
              </w:rPr>
              <w:t>5</w:t>
            </w:r>
          </w:p>
          <w:p w14:paraId="6BA913B1" w14:textId="77777777" w:rsidR="007411DF" w:rsidRPr="0059399A" w:rsidRDefault="007411DF" w:rsidP="006B138C">
            <w:pPr>
              <w:jc w:val="center"/>
              <w:rPr>
                <w:rFonts w:ascii="Arial" w:hAnsi="Arial" w:cs="Arial"/>
                <w:sz w:val="19"/>
                <w:szCs w:val="19"/>
              </w:rPr>
            </w:pPr>
          </w:p>
          <w:p w14:paraId="50654D5C" w14:textId="77777777" w:rsidR="007411DF" w:rsidRPr="0059399A" w:rsidRDefault="007411DF" w:rsidP="006B138C">
            <w:pPr>
              <w:jc w:val="center"/>
              <w:rPr>
                <w:rFonts w:ascii="Arial" w:hAnsi="Arial" w:cs="Arial"/>
                <w:sz w:val="19"/>
                <w:szCs w:val="19"/>
              </w:rPr>
            </w:pPr>
          </w:p>
        </w:tc>
        <w:tc>
          <w:tcPr>
            <w:tcW w:w="2999" w:type="dxa"/>
            <w:gridSpan w:val="3"/>
            <w:vAlign w:val="center"/>
            <w:tcPrChange w:id="77" w:author="Milan Matovič" w:date="2018-12-05T13:40:00Z">
              <w:tcPr>
                <w:tcW w:w="3172" w:type="dxa"/>
                <w:gridSpan w:val="3"/>
                <w:vAlign w:val="center"/>
              </w:tcPr>
            </w:tcPrChange>
          </w:tcPr>
          <w:p w14:paraId="5955972A" w14:textId="77777777" w:rsidR="007411DF" w:rsidRPr="0059399A" w:rsidRDefault="007411DF" w:rsidP="006B138C">
            <w:pPr>
              <w:jc w:val="center"/>
              <w:rPr>
                <w:rFonts w:ascii="Arial" w:hAnsi="Arial" w:cs="Arial"/>
                <w:sz w:val="19"/>
                <w:szCs w:val="19"/>
              </w:rPr>
            </w:pPr>
          </w:p>
          <w:p w14:paraId="439510CE" w14:textId="77777777" w:rsidR="007411DF" w:rsidRPr="0059399A" w:rsidRDefault="007411DF" w:rsidP="006B138C">
            <w:pPr>
              <w:jc w:val="center"/>
              <w:rPr>
                <w:rFonts w:ascii="Arial" w:hAnsi="Arial" w:cs="Arial"/>
                <w:sz w:val="19"/>
                <w:szCs w:val="19"/>
              </w:rPr>
            </w:pPr>
          </w:p>
        </w:tc>
      </w:tr>
      <w:tr w:rsidR="007411DF" w:rsidRPr="0059399A" w14:paraId="5DB882F4" w14:textId="77777777" w:rsidTr="0024782F">
        <w:tblPrEx>
          <w:tblCellMar>
            <w:left w:w="70" w:type="dxa"/>
            <w:right w:w="70" w:type="dxa"/>
          </w:tblCellMar>
          <w:tblLook w:val="0000" w:firstRow="0" w:lastRow="0" w:firstColumn="0" w:lastColumn="0" w:noHBand="0" w:noVBand="0"/>
          <w:tblPrExChange w:id="78" w:author="Milan Matovič" w:date="2018-12-05T13:40:00Z">
            <w:tblPrEx>
              <w:tblCellMar>
                <w:left w:w="70" w:type="dxa"/>
                <w:right w:w="70" w:type="dxa"/>
              </w:tblCellMar>
              <w:tblLook w:val="0000" w:firstRow="0" w:lastRow="0" w:firstColumn="0" w:lastColumn="0" w:noHBand="0" w:noVBand="0"/>
            </w:tblPrEx>
          </w:tblPrExChange>
        </w:tblPrEx>
        <w:trPr>
          <w:trHeight w:val="650"/>
          <w:jc w:val="center"/>
          <w:trPrChange w:id="79" w:author="Milan Matovič" w:date="2018-12-05T13:40:00Z">
            <w:trPr>
              <w:trHeight w:val="650"/>
              <w:jc w:val="center"/>
            </w:trPr>
          </w:trPrChange>
        </w:trPr>
        <w:tc>
          <w:tcPr>
            <w:tcW w:w="556" w:type="dxa"/>
            <w:vAlign w:val="center"/>
            <w:tcPrChange w:id="80" w:author="Milan Matovič" w:date="2018-12-05T13:40:00Z">
              <w:tcPr>
                <w:tcW w:w="555" w:type="dxa"/>
                <w:vAlign w:val="center"/>
              </w:tcPr>
            </w:tcPrChange>
          </w:tcPr>
          <w:p w14:paraId="05E15320"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2.4</w:t>
            </w:r>
          </w:p>
        </w:tc>
        <w:tc>
          <w:tcPr>
            <w:tcW w:w="1965" w:type="dxa"/>
            <w:gridSpan w:val="5"/>
            <w:vAlign w:val="center"/>
            <w:tcPrChange w:id="81" w:author="Milan Matovič" w:date="2018-12-05T13:40:00Z">
              <w:tcPr>
                <w:tcW w:w="2013" w:type="dxa"/>
                <w:gridSpan w:val="5"/>
                <w:vAlign w:val="center"/>
              </w:tcPr>
            </w:tcPrChange>
          </w:tcPr>
          <w:p w14:paraId="303EA14E"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Change w:id="82" w:author="Milan Matovič" w:date="2018-12-05T13:40:00Z">
                  <w:tcPr>
                    <w:tcW w:w="1677" w:type="dxa"/>
                    <w:gridSpan w:val="7"/>
                    <w:vAlign w:val="center"/>
                  </w:tcPr>
                </w:tcPrChange>
              </w:tcPr>
              <w:p w14:paraId="6DBF0D64" w14:textId="638D4128"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310" w:type="dxa"/>
            <w:gridSpan w:val="4"/>
            <w:vAlign w:val="center"/>
            <w:tcPrChange w:id="83" w:author="Milan Matovič" w:date="2018-12-05T13:40:00Z">
              <w:tcPr>
                <w:tcW w:w="1251" w:type="dxa"/>
                <w:gridSpan w:val="4"/>
                <w:vAlign w:val="center"/>
              </w:tcPr>
            </w:tcPrChange>
          </w:tcPr>
          <w:p w14:paraId="5571B049" w14:textId="584461D2" w:rsidR="007411DF" w:rsidRPr="0059399A" w:rsidRDefault="00BD44FF" w:rsidP="006B138C">
            <w:pPr>
              <w:jc w:val="center"/>
              <w:rPr>
                <w:rFonts w:ascii="Arial" w:hAnsi="Arial" w:cs="Arial"/>
                <w:sz w:val="19"/>
                <w:szCs w:val="19"/>
              </w:rPr>
            </w:pPr>
            <w:sdt>
              <w:sdtPr>
                <w:rPr>
                  <w:rFonts w:ascii="Arial" w:hAnsi="Arial" w:cs="Arial"/>
                  <w:sz w:val="19"/>
                  <w:szCs w:val="19"/>
                </w:rPr>
                <w:id w:val="-1714494217"/>
                <w:placeholder>
                  <w:docPart w:val="1E28FDFDDA5E48BDA9F6A5FB5DFC1B86"/>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4"/>
            <w:vAlign w:val="center"/>
            <w:tcPrChange w:id="84" w:author="Milan Matovič" w:date="2018-12-05T13:40:00Z">
              <w:tcPr>
                <w:tcW w:w="1079" w:type="dxa"/>
                <w:gridSpan w:val="4"/>
                <w:vAlign w:val="center"/>
              </w:tcPr>
            </w:tcPrChange>
          </w:tcPr>
          <w:p w14:paraId="0584BD36" w14:textId="77777777" w:rsidR="007411DF" w:rsidRPr="0059399A" w:rsidRDefault="007411DF" w:rsidP="006B138C">
            <w:pPr>
              <w:jc w:val="center"/>
              <w:rPr>
                <w:rFonts w:ascii="Arial" w:hAnsi="Arial" w:cs="Arial"/>
                <w:sz w:val="19"/>
                <w:szCs w:val="19"/>
              </w:rPr>
            </w:pPr>
            <w:r>
              <w:rPr>
                <w:rFonts w:ascii="Arial" w:hAnsi="Arial" w:cs="Arial"/>
                <w:sz w:val="19"/>
                <w:szCs w:val="19"/>
              </w:rPr>
              <w:t>5</w:t>
            </w:r>
          </w:p>
        </w:tc>
        <w:tc>
          <w:tcPr>
            <w:tcW w:w="2999" w:type="dxa"/>
            <w:gridSpan w:val="3"/>
            <w:vAlign w:val="center"/>
            <w:tcPrChange w:id="85" w:author="Milan Matovič" w:date="2018-12-05T13:40:00Z">
              <w:tcPr>
                <w:tcW w:w="3172" w:type="dxa"/>
                <w:gridSpan w:val="3"/>
                <w:vAlign w:val="center"/>
              </w:tcPr>
            </w:tcPrChange>
          </w:tcPr>
          <w:p w14:paraId="505B682E" w14:textId="77777777" w:rsidR="007411DF" w:rsidRPr="0059399A" w:rsidRDefault="007411DF" w:rsidP="006B138C">
            <w:pPr>
              <w:jc w:val="center"/>
              <w:rPr>
                <w:rFonts w:ascii="Arial" w:hAnsi="Arial" w:cs="Arial"/>
                <w:sz w:val="19"/>
                <w:szCs w:val="19"/>
              </w:rPr>
            </w:pPr>
          </w:p>
        </w:tc>
      </w:tr>
      <w:tr w:rsidR="008509C4" w:rsidRPr="00F45858" w14:paraId="6552C8D9" w14:textId="77777777" w:rsidTr="0024782F">
        <w:trPr>
          <w:jc w:val="center"/>
          <w:trPrChange w:id="86" w:author="Milan Matovič" w:date="2018-12-05T13:40:00Z">
            <w:trPr>
              <w:jc w:val="center"/>
            </w:trPr>
          </w:trPrChange>
        </w:trPr>
        <w:tc>
          <w:tcPr>
            <w:tcW w:w="556" w:type="dxa"/>
            <w:shd w:val="clear" w:color="auto" w:fill="B2A1C7" w:themeFill="accent4" w:themeFillTint="99"/>
            <w:vAlign w:val="center"/>
            <w:tcPrChange w:id="87" w:author="Milan Matovič" w:date="2018-12-05T13:40:00Z">
              <w:tcPr>
                <w:tcW w:w="557" w:type="dxa"/>
                <w:shd w:val="clear" w:color="auto" w:fill="B2A1C7" w:themeFill="accent4" w:themeFillTint="99"/>
                <w:vAlign w:val="center"/>
              </w:tcPr>
            </w:tcPrChange>
          </w:tcPr>
          <w:p w14:paraId="74148119"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P.č.</w:t>
            </w:r>
          </w:p>
        </w:tc>
        <w:tc>
          <w:tcPr>
            <w:tcW w:w="1977" w:type="dxa"/>
            <w:gridSpan w:val="6"/>
            <w:shd w:val="clear" w:color="auto" w:fill="B2A1C7" w:themeFill="accent4" w:themeFillTint="99"/>
            <w:vAlign w:val="center"/>
            <w:tcPrChange w:id="88" w:author="Milan Matovič" w:date="2018-12-05T13:40:00Z">
              <w:tcPr>
                <w:tcW w:w="2025" w:type="dxa"/>
                <w:gridSpan w:val="6"/>
                <w:shd w:val="clear" w:color="auto" w:fill="B2A1C7" w:themeFill="accent4" w:themeFillTint="99"/>
                <w:vAlign w:val="center"/>
              </w:tcPr>
            </w:tcPrChange>
          </w:tcPr>
          <w:p w14:paraId="51A9860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5"/>
            <w:shd w:val="clear" w:color="auto" w:fill="B2A1C7" w:themeFill="accent4" w:themeFillTint="99"/>
            <w:vAlign w:val="center"/>
            <w:tcPrChange w:id="89" w:author="Milan Matovič" w:date="2018-12-05T13:40:00Z">
              <w:tcPr>
                <w:tcW w:w="1526" w:type="dxa"/>
                <w:gridSpan w:val="5"/>
                <w:shd w:val="clear" w:color="auto" w:fill="B2A1C7" w:themeFill="accent4" w:themeFillTint="99"/>
                <w:vAlign w:val="center"/>
              </w:tcPr>
            </w:tcPrChange>
          </w:tcPr>
          <w:p w14:paraId="6F87B4C0"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49" w:type="dxa"/>
            <w:gridSpan w:val="5"/>
            <w:shd w:val="clear" w:color="auto" w:fill="B2A1C7" w:themeFill="accent4" w:themeFillTint="99"/>
            <w:vAlign w:val="center"/>
            <w:tcPrChange w:id="90" w:author="Milan Matovič" w:date="2018-12-05T13:40:00Z">
              <w:tcPr>
                <w:tcW w:w="1333" w:type="dxa"/>
                <w:gridSpan w:val="5"/>
                <w:shd w:val="clear" w:color="auto" w:fill="B2A1C7" w:themeFill="accent4" w:themeFillTint="99"/>
                <w:vAlign w:val="center"/>
              </w:tcPr>
            </w:tcPrChange>
          </w:tcPr>
          <w:p w14:paraId="442E0D68" w14:textId="4CD3D2AB" w:rsidR="00B737E5" w:rsidRPr="00F45858" w:rsidRDefault="00B737E5"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239" w:type="dxa"/>
            <w:gridSpan w:val="7"/>
            <w:shd w:val="clear" w:color="auto" w:fill="B2A1C7" w:themeFill="accent4" w:themeFillTint="99"/>
            <w:vAlign w:val="center"/>
            <w:tcPrChange w:id="91" w:author="Milan Matovič" w:date="2018-12-05T13:40:00Z">
              <w:tcPr>
                <w:tcW w:w="4306" w:type="dxa"/>
                <w:gridSpan w:val="7"/>
                <w:shd w:val="clear" w:color="auto" w:fill="B2A1C7" w:themeFill="accent4" w:themeFillTint="99"/>
                <w:vAlign w:val="center"/>
              </w:tcPr>
            </w:tcPrChange>
          </w:tcPr>
          <w:p w14:paraId="35C518BD"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382A5FD4" w14:textId="77777777" w:rsidTr="0024782F">
        <w:trPr>
          <w:jc w:val="center"/>
          <w:trPrChange w:id="92" w:author="Milan Matovič" w:date="2018-12-05T13:40:00Z">
            <w:trPr>
              <w:jc w:val="center"/>
            </w:trPr>
          </w:trPrChange>
        </w:trPr>
        <w:tc>
          <w:tcPr>
            <w:tcW w:w="556" w:type="dxa"/>
            <w:shd w:val="clear" w:color="auto" w:fill="auto"/>
            <w:vAlign w:val="center"/>
            <w:tcPrChange w:id="93" w:author="Milan Matovič" w:date="2018-12-05T13:40:00Z">
              <w:tcPr>
                <w:tcW w:w="557" w:type="dxa"/>
                <w:shd w:val="clear" w:color="auto" w:fill="auto"/>
                <w:vAlign w:val="center"/>
              </w:tcPr>
            </w:tcPrChange>
          </w:tcPr>
          <w:p w14:paraId="33F023E5" w14:textId="77777777" w:rsidR="00B737E5" w:rsidRPr="00F45858" w:rsidRDefault="00B737E5" w:rsidP="006B138C">
            <w:pPr>
              <w:jc w:val="center"/>
              <w:rPr>
                <w:rFonts w:ascii="Arial" w:hAnsi="Arial" w:cs="Arial"/>
                <w:sz w:val="19"/>
                <w:szCs w:val="19"/>
              </w:rPr>
            </w:pPr>
            <w:r>
              <w:rPr>
                <w:rFonts w:ascii="Arial" w:hAnsi="Arial" w:cs="Arial"/>
                <w:sz w:val="19"/>
                <w:szCs w:val="19"/>
              </w:rPr>
              <w:lastRenderedPageBreak/>
              <w:t>3.1</w:t>
            </w:r>
          </w:p>
        </w:tc>
        <w:tc>
          <w:tcPr>
            <w:tcW w:w="1977" w:type="dxa"/>
            <w:gridSpan w:val="6"/>
            <w:shd w:val="clear" w:color="auto" w:fill="auto"/>
            <w:vAlign w:val="center"/>
            <w:tcPrChange w:id="94" w:author="Milan Matovič" w:date="2018-12-05T13:40:00Z">
              <w:tcPr>
                <w:tcW w:w="2025" w:type="dxa"/>
                <w:gridSpan w:val="6"/>
                <w:shd w:val="clear" w:color="auto" w:fill="auto"/>
                <w:vAlign w:val="center"/>
              </w:tcPr>
            </w:tcPrChange>
          </w:tcPr>
          <w:p w14:paraId="1E9DD3B9" w14:textId="77777777" w:rsidR="00B737E5" w:rsidRPr="00F45858" w:rsidRDefault="00B737E5" w:rsidP="006B138C">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5"/>
                <w:shd w:val="clear" w:color="auto" w:fill="auto"/>
                <w:vAlign w:val="center"/>
                <w:tcPrChange w:id="95" w:author="Milan Matovič" w:date="2018-12-05T13:40:00Z">
                  <w:tcPr>
                    <w:tcW w:w="1526" w:type="dxa"/>
                    <w:gridSpan w:val="5"/>
                    <w:shd w:val="clear" w:color="auto" w:fill="auto"/>
                    <w:vAlign w:val="center"/>
                  </w:tcPr>
                </w:tcPrChange>
              </w:tcPr>
              <w:p w14:paraId="27D01748" w14:textId="0CCE611E" w:rsidR="00B737E5" w:rsidRPr="00F45858" w:rsidRDefault="00B737E5" w:rsidP="006B138C">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449" w:type="dxa"/>
                <w:gridSpan w:val="5"/>
                <w:shd w:val="clear" w:color="auto" w:fill="auto"/>
                <w:vAlign w:val="center"/>
                <w:tcPrChange w:id="96" w:author="Milan Matovič" w:date="2018-12-05T13:40:00Z">
                  <w:tcPr>
                    <w:tcW w:w="1333" w:type="dxa"/>
                    <w:gridSpan w:val="5"/>
                    <w:shd w:val="clear" w:color="auto" w:fill="auto"/>
                    <w:vAlign w:val="center"/>
                  </w:tcPr>
                </w:tcPrChange>
              </w:tcPr>
              <w:p w14:paraId="7519EC09" w14:textId="20B5D597" w:rsidR="00B737E5" w:rsidRPr="00F45858" w:rsidRDefault="00B737E5"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239" w:type="dxa"/>
            <w:gridSpan w:val="7"/>
            <w:shd w:val="clear" w:color="auto" w:fill="auto"/>
            <w:vAlign w:val="center"/>
            <w:tcPrChange w:id="97" w:author="Milan Matovič" w:date="2018-12-05T13:40:00Z">
              <w:tcPr>
                <w:tcW w:w="4306" w:type="dxa"/>
                <w:gridSpan w:val="7"/>
                <w:shd w:val="clear" w:color="auto" w:fill="auto"/>
                <w:vAlign w:val="center"/>
              </w:tcPr>
            </w:tcPrChange>
          </w:tcPr>
          <w:p w14:paraId="7E810F06" w14:textId="77777777" w:rsidR="00B737E5" w:rsidRPr="00F45858" w:rsidRDefault="00B737E5" w:rsidP="006B138C">
            <w:pPr>
              <w:jc w:val="center"/>
              <w:rPr>
                <w:rFonts w:ascii="Arial" w:hAnsi="Arial" w:cs="Arial"/>
                <w:b/>
                <w:sz w:val="19"/>
                <w:szCs w:val="19"/>
              </w:rPr>
            </w:pPr>
          </w:p>
        </w:tc>
      </w:tr>
      <w:tr w:rsidR="008509C4" w:rsidRPr="0059399A" w14:paraId="1C5797FD" w14:textId="77777777" w:rsidTr="0024782F">
        <w:trPr>
          <w:jc w:val="center"/>
          <w:trPrChange w:id="98" w:author="Milan Matovič" w:date="2018-12-05T13:40:00Z">
            <w:trPr>
              <w:jc w:val="center"/>
            </w:trPr>
          </w:trPrChange>
        </w:trPr>
        <w:tc>
          <w:tcPr>
            <w:tcW w:w="556" w:type="dxa"/>
            <w:shd w:val="clear" w:color="auto" w:fill="B2A1C7" w:themeFill="accent4" w:themeFillTint="99"/>
            <w:vAlign w:val="center"/>
            <w:tcPrChange w:id="99" w:author="Milan Matovič" w:date="2018-12-05T13:40:00Z">
              <w:tcPr>
                <w:tcW w:w="557" w:type="dxa"/>
                <w:shd w:val="clear" w:color="auto" w:fill="B2A1C7" w:themeFill="accent4" w:themeFillTint="99"/>
                <w:vAlign w:val="center"/>
              </w:tcPr>
            </w:tcPrChange>
          </w:tcPr>
          <w:p w14:paraId="4CAB0B3A" w14:textId="77777777" w:rsidR="00B737E5" w:rsidRPr="0059399A" w:rsidRDefault="00B737E5" w:rsidP="006B138C">
            <w:pPr>
              <w:jc w:val="center"/>
              <w:rPr>
                <w:rFonts w:ascii="Arial" w:hAnsi="Arial" w:cs="Arial"/>
                <w:b/>
                <w:sz w:val="19"/>
                <w:szCs w:val="19"/>
              </w:rPr>
            </w:pPr>
            <w:r w:rsidRPr="007411DF">
              <w:rPr>
                <w:rFonts w:ascii="Arial" w:hAnsi="Arial" w:cs="Arial"/>
                <w:b/>
                <w:sz w:val="19"/>
                <w:szCs w:val="19"/>
              </w:rPr>
              <w:t>P.č.</w:t>
            </w:r>
          </w:p>
        </w:tc>
        <w:tc>
          <w:tcPr>
            <w:tcW w:w="1965" w:type="dxa"/>
            <w:gridSpan w:val="5"/>
            <w:shd w:val="clear" w:color="auto" w:fill="B2A1C7" w:themeFill="accent4" w:themeFillTint="99"/>
            <w:vAlign w:val="center"/>
            <w:tcPrChange w:id="100" w:author="Milan Matovič" w:date="2018-12-05T13:40:00Z">
              <w:tcPr>
                <w:tcW w:w="1990" w:type="dxa"/>
                <w:gridSpan w:val="5"/>
                <w:shd w:val="clear" w:color="auto" w:fill="B2A1C7" w:themeFill="accent4" w:themeFillTint="99"/>
                <w:vAlign w:val="center"/>
              </w:tcPr>
            </w:tcPrChange>
          </w:tcPr>
          <w:p w14:paraId="58DA8749"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8"/>
            <w:shd w:val="clear" w:color="auto" w:fill="B2A1C7" w:themeFill="accent4" w:themeFillTint="99"/>
            <w:vAlign w:val="center"/>
            <w:tcPrChange w:id="101" w:author="Milan Matovič" w:date="2018-12-05T13:40:00Z">
              <w:tcPr>
                <w:tcW w:w="1736" w:type="dxa"/>
                <w:gridSpan w:val="8"/>
                <w:shd w:val="clear" w:color="auto" w:fill="B2A1C7" w:themeFill="accent4" w:themeFillTint="99"/>
                <w:vAlign w:val="center"/>
              </w:tcPr>
            </w:tcPrChange>
          </w:tcPr>
          <w:p w14:paraId="5284E5D8"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3"/>
            <w:shd w:val="clear" w:color="auto" w:fill="B2A1C7" w:themeFill="accent4" w:themeFillTint="99"/>
            <w:vAlign w:val="center"/>
            <w:tcPrChange w:id="102" w:author="Milan Matovič" w:date="2018-12-05T13:40:00Z">
              <w:tcPr>
                <w:tcW w:w="1158" w:type="dxa"/>
                <w:gridSpan w:val="3"/>
                <w:shd w:val="clear" w:color="auto" w:fill="B2A1C7" w:themeFill="accent4" w:themeFillTint="99"/>
                <w:vAlign w:val="center"/>
              </w:tcPr>
            </w:tcPrChange>
          </w:tcPr>
          <w:p w14:paraId="4F725FA4"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635" w:type="dxa"/>
            <w:gridSpan w:val="5"/>
            <w:shd w:val="clear" w:color="auto" w:fill="B2A1C7" w:themeFill="accent4" w:themeFillTint="99"/>
            <w:vAlign w:val="center"/>
            <w:tcPrChange w:id="103" w:author="Milan Matovič" w:date="2018-12-05T13:40:00Z">
              <w:tcPr>
                <w:tcW w:w="1506" w:type="dxa"/>
                <w:gridSpan w:val="5"/>
                <w:shd w:val="clear" w:color="auto" w:fill="B2A1C7" w:themeFill="accent4" w:themeFillTint="99"/>
                <w:vAlign w:val="center"/>
              </w:tcPr>
            </w:tcPrChange>
          </w:tcPr>
          <w:p w14:paraId="71CBFE0D"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Maximálne bodové hodnotenie</w:t>
            </w:r>
          </w:p>
        </w:tc>
        <w:tc>
          <w:tcPr>
            <w:tcW w:w="2604" w:type="dxa"/>
            <w:gridSpan w:val="2"/>
            <w:shd w:val="clear" w:color="auto" w:fill="B2A1C7" w:themeFill="accent4" w:themeFillTint="99"/>
            <w:vAlign w:val="center"/>
            <w:tcPrChange w:id="104" w:author="Milan Matovič" w:date="2018-12-05T13:40:00Z">
              <w:tcPr>
                <w:tcW w:w="2800" w:type="dxa"/>
                <w:gridSpan w:val="2"/>
                <w:shd w:val="clear" w:color="auto" w:fill="B2A1C7" w:themeFill="accent4" w:themeFillTint="99"/>
                <w:vAlign w:val="center"/>
              </w:tcPr>
            </w:tcPrChange>
          </w:tcPr>
          <w:p w14:paraId="39DE3302" w14:textId="77777777" w:rsidR="00B737E5" w:rsidRPr="0059399A" w:rsidRDefault="008509C4" w:rsidP="006B138C">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51ADFC8A" w14:textId="77777777" w:rsidTr="0024782F">
        <w:tblPrEx>
          <w:tblCellMar>
            <w:left w:w="70" w:type="dxa"/>
            <w:right w:w="70" w:type="dxa"/>
          </w:tblCellMar>
          <w:tblLook w:val="0000" w:firstRow="0" w:lastRow="0" w:firstColumn="0" w:lastColumn="0" w:noHBand="0" w:noVBand="0"/>
          <w:tblPrExChange w:id="105" w:author="Milan Matovič" w:date="2018-12-05T13:40:00Z">
            <w:tblPrEx>
              <w:tblCellMar>
                <w:left w:w="70" w:type="dxa"/>
                <w:right w:w="70" w:type="dxa"/>
              </w:tblCellMar>
              <w:tblLook w:val="0000" w:firstRow="0" w:lastRow="0" w:firstColumn="0" w:lastColumn="0" w:noHBand="0" w:noVBand="0"/>
            </w:tblPrEx>
          </w:tblPrExChange>
        </w:tblPrEx>
        <w:trPr>
          <w:trHeight w:val="720"/>
          <w:jc w:val="center"/>
          <w:trPrChange w:id="106" w:author="Milan Matovič" w:date="2018-12-05T13:40:00Z">
            <w:trPr>
              <w:trHeight w:val="720"/>
              <w:jc w:val="center"/>
            </w:trPr>
          </w:trPrChange>
        </w:trPr>
        <w:tc>
          <w:tcPr>
            <w:tcW w:w="556" w:type="dxa"/>
            <w:vAlign w:val="center"/>
            <w:tcPrChange w:id="107" w:author="Milan Matovič" w:date="2018-12-05T13:40:00Z">
              <w:tcPr>
                <w:tcW w:w="557" w:type="dxa"/>
                <w:vAlign w:val="center"/>
              </w:tcPr>
            </w:tcPrChange>
          </w:tcPr>
          <w:p w14:paraId="676E8A97"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3.2</w:t>
            </w:r>
          </w:p>
        </w:tc>
        <w:tc>
          <w:tcPr>
            <w:tcW w:w="1965" w:type="dxa"/>
            <w:gridSpan w:val="5"/>
            <w:vAlign w:val="center"/>
            <w:tcPrChange w:id="108" w:author="Milan Matovič" w:date="2018-12-05T13:40:00Z">
              <w:tcPr>
                <w:tcW w:w="1990" w:type="dxa"/>
                <w:gridSpan w:val="5"/>
                <w:vAlign w:val="center"/>
              </w:tcPr>
            </w:tcPrChange>
          </w:tcPr>
          <w:p w14:paraId="16C7C037"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Change w:id="109" w:author="Milan Matovič" w:date="2018-12-05T13:40:00Z">
                  <w:tcPr>
                    <w:tcW w:w="1736" w:type="dxa"/>
                    <w:gridSpan w:val="8"/>
                    <w:vAlign w:val="center"/>
                  </w:tcPr>
                </w:tcPrChange>
              </w:tcPr>
              <w:p w14:paraId="0825AD0A" w14:textId="73AF3BAA"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251" w:type="dxa"/>
            <w:gridSpan w:val="3"/>
            <w:vAlign w:val="center"/>
            <w:tcPrChange w:id="110" w:author="Milan Matovič" w:date="2018-12-05T13:40:00Z">
              <w:tcPr>
                <w:tcW w:w="1158" w:type="dxa"/>
                <w:gridSpan w:val="3"/>
                <w:vAlign w:val="center"/>
              </w:tcPr>
            </w:tcPrChange>
          </w:tcPr>
          <w:p w14:paraId="286C0ECF" w14:textId="77777777" w:rsidR="008509C4" w:rsidRPr="0059399A" w:rsidRDefault="008509C4" w:rsidP="006B138C">
            <w:pPr>
              <w:jc w:val="center"/>
              <w:rPr>
                <w:rFonts w:ascii="Arial" w:hAnsi="Arial" w:cs="Arial"/>
                <w:sz w:val="19"/>
                <w:szCs w:val="19"/>
              </w:rPr>
            </w:pPr>
          </w:p>
          <w:p w14:paraId="5480DB30" w14:textId="3E3A1520" w:rsidR="008509C4" w:rsidRPr="007A0929" w:rsidRDefault="00BD44FF" w:rsidP="006B138C">
            <w:pPr>
              <w:jc w:val="center"/>
              <w:rPr>
                <w:rFonts w:ascii="Arial" w:hAnsi="Arial" w:cs="Arial"/>
                <w:b/>
                <w:sz w:val="19"/>
                <w:szCs w:val="19"/>
              </w:rPr>
            </w:pPr>
            <w:sdt>
              <w:sdtPr>
                <w:rPr>
                  <w:rFonts w:ascii="Arial" w:hAnsi="Arial" w:cs="Arial"/>
                  <w:sz w:val="19"/>
                  <w:szCs w:val="19"/>
                </w:rPr>
                <w:id w:val="2032302329"/>
                <w:placeholder>
                  <w:docPart w:val="20BD0F73ABB74A8684660641787B21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635" w:type="dxa"/>
            <w:gridSpan w:val="5"/>
            <w:vAlign w:val="center"/>
            <w:tcPrChange w:id="111" w:author="Milan Matovič" w:date="2018-12-05T13:40:00Z">
              <w:tcPr>
                <w:tcW w:w="1506" w:type="dxa"/>
                <w:gridSpan w:val="5"/>
                <w:vAlign w:val="center"/>
              </w:tcPr>
            </w:tcPrChange>
          </w:tcPr>
          <w:p w14:paraId="6E659EEB"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4B8E9F72" w14:textId="77777777" w:rsidR="008509C4" w:rsidRPr="0059399A" w:rsidRDefault="008509C4" w:rsidP="006B138C">
            <w:pPr>
              <w:jc w:val="center"/>
              <w:rPr>
                <w:rFonts w:ascii="Arial" w:hAnsi="Arial" w:cs="Arial"/>
                <w:sz w:val="19"/>
                <w:szCs w:val="19"/>
              </w:rPr>
            </w:pPr>
          </w:p>
        </w:tc>
        <w:tc>
          <w:tcPr>
            <w:tcW w:w="2604" w:type="dxa"/>
            <w:gridSpan w:val="2"/>
            <w:vAlign w:val="center"/>
            <w:tcPrChange w:id="112" w:author="Milan Matovič" w:date="2018-12-05T13:40:00Z">
              <w:tcPr>
                <w:tcW w:w="2800" w:type="dxa"/>
                <w:gridSpan w:val="2"/>
                <w:vAlign w:val="center"/>
              </w:tcPr>
            </w:tcPrChange>
          </w:tcPr>
          <w:p w14:paraId="3987BED7" w14:textId="77777777" w:rsidR="008509C4" w:rsidRPr="0059399A" w:rsidRDefault="008509C4" w:rsidP="006B138C">
            <w:pPr>
              <w:jc w:val="center"/>
              <w:rPr>
                <w:rFonts w:ascii="Arial" w:hAnsi="Arial" w:cs="Arial"/>
                <w:sz w:val="19"/>
                <w:szCs w:val="19"/>
              </w:rPr>
            </w:pPr>
          </w:p>
          <w:p w14:paraId="27B1238F" w14:textId="77777777" w:rsidR="008509C4" w:rsidRPr="0059399A" w:rsidRDefault="008509C4" w:rsidP="006B138C">
            <w:pPr>
              <w:jc w:val="center"/>
              <w:rPr>
                <w:rFonts w:ascii="Arial" w:hAnsi="Arial" w:cs="Arial"/>
                <w:sz w:val="19"/>
                <w:szCs w:val="19"/>
              </w:rPr>
            </w:pPr>
          </w:p>
        </w:tc>
      </w:tr>
      <w:tr w:rsidR="008509C4" w:rsidRPr="0059399A" w14:paraId="2046902D" w14:textId="77777777" w:rsidTr="0024782F">
        <w:tblPrEx>
          <w:tblCellMar>
            <w:left w:w="70" w:type="dxa"/>
            <w:right w:w="70" w:type="dxa"/>
          </w:tblCellMar>
          <w:tblLook w:val="0000" w:firstRow="0" w:lastRow="0" w:firstColumn="0" w:lastColumn="0" w:noHBand="0" w:noVBand="0"/>
          <w:tblPrExChange w:id="113" w:author="Milan Matovič" w:date="2018-12-05T13:40:00Z">
            <w:tblPrEx>
              <w:tblCellMar>
                <w:left w:w="70" w:type="dxa"/>
                <w:right w:w="70" w:type="dxa"/>
              </w:tblCellMar>
              <w:tblLook w:val="0000" w:firstRow="0" w:lastRow="0" w:firstColumn="0" w:lastColumn="0" w:noHBand="0" w:noVBand="0"/>
            </w:tblPrEx>
          </w:tblPrExChange>
        </w:tblPrEx>
        <w:trPr>
          <w:trHeight w:val="720"/>
          <w:jc w:val="center"/>
          <w:trPrChange w:id="114" w:author="Milan Matovič" w:date="2018-12-05T13:40:00Z">
            <w:trPr>
              <w:trHeight w:val="720"/>
              <w:jc w:val="center"/>
            </w:trPr>
          </w:trPrChange>
        </w:trPr>
        <w:tc>
          <w:tcPr>
            <w:tcW w:w="556" w:type="dxa"/>
            <w:vAlign w:val="center"/>
            <w:tcPrChange w:id="115" w:author="Milan Matovič" w:date="2018-12-05T13:40:00Z">
              <w:tcPr>
                <w:tcW w:w="557" w:type="dxa"/>
                <w:vAlign w:val="center"/>
              </w:tcPr>
            </w:tcPrChange>
          </w:tcPr>
          <w:p w14:paraId="1ABE20F0" w14:textId="77777777" w:rsidR="008509C4" w:rsidRPr="0059399A" w:rsidRDefault="008509C4" w:rsidP="006B138C">
            <w:pPr>
              <w:jc w:val="center"/>
              <w:rPr>
                <w:rFonts w:ascii="Arial" w:hAnsi="Arial" w:cs="Arial"/>
                <w:sz w:val="19"/>
                <w:szCs w:val="19"/>
              </w:rPr>
            </w:pPr>
            <w:r>
              <w:rPr>
                <w:rFonts w:ascii="Arial" w:hAnsi="Arial" w:cs="Arial"/>
                <w:sz w:val="19"/>
                <w:szCs w:val="19"/>
              </w:rPr>
              <w:t>3.3</w:t>
            </w:r>
          </w:p>
        </w:tc>
        <w:tc>
          <w:tcPr>
            <w:tcW w:w="1965" w:type="dxa"/>
            <w:gridSpan w:val="5"/>
            <w:vAlign w:val="center"/>
            <w:tcPrChange w:id="116" w:author="Milan Matovič" w:date="2018-12-05T13:40:00Z">
              <w:tcPr>
                <w:tcW w:w="1990" w:type="dxa"/>
                <w:gridSpan w:val="5"/>
                <w:vAlign w:val="center"/>
              </w:tcPr>
            </w:tcPrChange>
          </w:tcPr>
          <w:p w14:paraId="0B0252C2"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P</w:t>
            </w:r>
            <w:r w:rsidR="006A1A68">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Change w:id="117" w:author="Milan Matovič" w:date="2018-12-05T13:40:00Z">
                  <w:tcPr>
                    <w:tcW w:w="1736" w:type="dxa"/>
                    <w:gridSpan w:val="8"/>
                    <w:vAlign w:val="center"/>
                  </w:tcPr>
                </w:tcPrChange>
              </w:tcPr>
              <w:p w14:paraId="732D9F76" w14:textId="5A6763C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251" w:type="dxa"/>
            <w:gridSpan w:val="3"/>
            <w:vAlign w:val="center"/>
            <w:tcPrChange w:id="118" w:author="Milan Matovič" w:date="2018-12-05T13:40:00Z">
              <w:tcPr>
                <w:tcW w:w="1158" w:type="dxa"/>
                <w:gridSpan w:val="3"/>
                <w:vAlign w:val="center"/>
              </w:tcPr>
            </w:tcPrChange>
          </w:tcPr>
          <w:p w14:paraId="384B5A8B" w14:textId="734B2499" w:rsidR="008509C4" w:rsidRPr="0059399A" w:rsidRDefault="00BD44FF" w:rsidP="006B138C">
            <w:pPr>
              <w:jc w:val="center"/>
              <w:rPr>
                <w:rFonts w:ascii="Arial" w:hAnsi="Arial" w:cs="Arial"/>
                <w:sz w:val="19"/>
                <w:szCs w:val="19"/>
              </w:rPr>
            </w:pPr>
            <w:sdt>
              <w:sdtPr>
                <w:rPr>
                  <w:rFonts w:ascii="Arial" w:hAnsi="Arial" w:cs="Arial"/>
                  <w:sz w:val="19"/>
                  <w:szCs w:val="19"/>
                </w:rPr>
                <w:id w:val="-2048211618"/>
                <w:placeholder>
                  <w:docPart w:val="730F8AB375DC4519813B6FC2823F09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635" w:type="dxa"/>
            <w:gridSpan w:val="5"/>
            <w:vAlign w:val="center"/>
            <w:tcPrChange w:id="119" w:author="Milan Matovič" w:date="2018-12-05T13:40:00Z">
              <w:tcPr>
                <w:tcW w:w="1506" w:type="dxa"/>
                <w:gridSpan w:val="5"/>
                <w:vAlign w:val="center"/>
              </w:tcPr>
            </w:tcPrChange>
          </w:tcPr>
          <w:p w14:paraId="3DDD56E5" w14:textId="77777777" w:rsidR="008509C4" w:rsidRPr="0059399A" w:rsidRDefault="008509C4" w:rsidP="006B138C">
            <w:pPr>
              <w:jc w:val="center"/>
              <w:rPr>
                <w:rFonts w:ascii="Arial" w:hAnsi="Arial" w:cs="Arial"/>
                <w:sz w:val="19"/>
                <w:szCs w:val="19"/>
              </w:rPr>
            </w:pPr>
            <w:r>
              <w:rPr>
                <w:rFonts w:ascii="Arial" w:hAnsi="Arial" w:cs="Arial"/>
                <w:sz w:val="19"/>
                <w:szCs w:val="19"/>
              </w:rPr>
              <w:t>5</w:t>
            </w:r>
          </w:p>
        </w:tc>
        <w:tc>
          <w:tcPr>
            <w:tcW w:w="2604" w:type="dxa"/>
            <w:gridSpan w:val="2"/>
            <w:vAlign w:val="center"/>
            <w:tcPrChange w:id="120" w:author="Milan Matovič" w:date="2018-12-05T13:40:00Z">
              <w:tcPr>
                <w:tcW w:w="2800" w:type="dxa"/>
                <w:gridSpan w:val="2"/>
                <w:vAlign w:val="center"/>
              </w:tcPr>
            </w:tcPrChange>
          </w:tcPr>
          <w:p w14:paraId="6F5B6535" w14:textId="77777777" w:rsidR="008509C4" w:rsidRPr="0059399A" w:rsidRDefault="008509C4" w:rsidP="006B138C">
            <w:pPr>
              <w:jc w:val="center"/>
              <w:rPr>
                <w:rFonts w:ascii="Arial" w:hAnsi="Arial" w:cs="Arial"/>
                <w:sz w:val="19"/>
                <w:szCs w:val="19"/>
              </w:rPr>
            </w:pPr>
          </w:p>
        </w:tc>
      </w:tr>
      <w:tr w:rsidR="008509C4" w:rsidRPr="00F45858" w14:paraId="0BBB4E43" w14:textId="77777777" w:rsidTr="0024782F">
        <w:trPr>
          <w:jc w:val="center"/>
          <w:trPrChange w:id="121" w:author="Milan Matovič" w:date="2018-12-05T13:40:00Z">
            <w:trPr>
              <w:jc w:val="center"/>
            </w:trPr>
          </w:trPrChange>
        </w:trPr>
        <w:tc>
          <w:tcPr>
            <w:tcW w:w="556" w:type="dxa"/>
            <w:shd w:val="clear" w:color="auto" w:fill="B2A1C7" w:themeFill="accent4" w:themeFillTint="99"/>
            <w:vAlign w:val="center"/>
            <w:tcPrChange w:id="122" w:author="Milan Matovič" w:date="2018-12-05T13:40:00Z">
              <w:tcPr>
                <w:tcW w:w="556" w:type="dxa"/>
                <w:shd w:val="clear" w:color="auto" w:fill="B2A1C7" w:themeFill="accent4" w:themeFillTint="99"/>
                <w:vAlign w:val="center"/>
              </w:tcPr>
            </w:tcPrChange>
          </w:tcPr>
          <w:p w14:paraId="5272C84D"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P.č.</w:t>
            </w:r>
          </w:p>
        </w:tc>
        <w:tc>
          <w:tcPr>
            <w:tcW w:w="1965" w:type="dxa"/>
            <w:gridSpan w:val="5"/>
            <w:shd w:val="clear" w:color="auto" w:fill="B2A1C7" w:themeFill="accent4" w:themeFillTint="99"/>
            <w:vAlign w:val="center"/>
            <w:tcPrChange w:id="123" w:author="Milan Matovič" w:date="2018-12-05T13:40:00Z">
              <w:tcPr>
                <w:tcW w:w="1995" w:type="dxa"/>
                <w:gridSpan w:val="5"/>
                <w:shd w:val="clear" w:color="auto" w:fill="B2A1C7" w:themeFill="accent4" w:themeFillTint="99"/>
                <w:vAlign w:val="center"/>
              </w:tcPr>
            </w:tcPrChange>
          </w:tcPr>
          <w:p w14:paraId="187B0D63"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gridSpan w:val="5"/>
            <w:shd w:val="clear" w:color="auto" w:fill="B2A1C7" w:themeFill="accent4" w:themeFillTint="99"/>
            <w:vAlign w:val="center"/>
            <w:tcPrChange w:id="124" w:author="Milan Matovič" w:date="2018-12-05T13:40:00Z">
              <w:tcPr>
                <w:tcW w:w="1473" w:type="dxa"/>
                <w:gridSpan w:val="5"/>
                <w:shd w:val="clear" w:color="auto" w:fill="B2A1C7" w:themeFill="accent4" w:themeFillTint="99"/>
                <w:vAlign w:val="center"/>
              </w:tcPr>
            </w:tcPrChange>
          </w:tcPr>
          <w:p w14:paraId="43BD5985"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26" w:type="dxa"/>
            <w:gridSpan w:val="5"/>
            <w:shd w:val="clear" w:color="auto" w:fill="B2A1C7" w:themeFill="accent4" w:themeFillTint="99"/>
            <w:vAlign w:val="center"/>
            <w:tcPrChange w:id="125" w:author="Milan Matovič" w:date="2018-12-05T13:40:00Z">
              <w:tcPr>
                <w:tcW w:w="1276" w:type="dxa"/>
                <w:gridSpan w:val="5"/>
                <w:shd w:val="clear" w:color="auto" w:fill="B2A1C7" w:themeFill="accent4" w:themeFillTint="99"/>
                <w:vAlign w:val="center"/>
              </w:tcPr>
            </w:tcPrChange>
          </w:tcPr>
          <w:p w14:paraId="522012E4" w14:textId="34F32F97" w:rsidR="008509C4" w:rsidRPr="00F45858" w:rsidRDefault="008509C4"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27" w:type="dxa"/>
            <w:gridSpan w:val="8"/>
            <w:shd w:val="clear" w:color="auto" w:fill="B2A1C7" w:themeFill="accent4" w:themeFillTint="99"/>
            <w:vAlign w:val="center"/>
            <w:tcPrChange w:id="126" w:author="Milan Matovič" w:date="2018-12-05T13:40:00Z">
              <w:tcPr>
                <w:tcW w:w="4447" w:type="dxa"/>
                <w:gridSpan w:val="8"/>
                <w:shd w:val="clear" w:color="auto" w:fill="B2A1C7" w:themeFill="accent4" w:themeFillTint="99"/>
                <w:vAlign w:val="center"/>
              </w:tcPr>
            </w:tcPrChange>
          </w:tcPr>
          <w:p w14:paraId="33818AEC"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1E07E05B" w14:textId="77777777" w:rsidTr="0024782F">
        <w:trPr>
          <w:jc w:val="center"/>
          <w:trPrChange w:id="127" w:author="Milan Matovič" w:date="2018-12-05T13:40:00Z">
            <w:trPr>
              <w:jc w:val="center"/>
            </w:trPr>
          </w:trPrChange>
        </w:trPr>
        <w:tc>
          <w:tcPr>
            <w:tcW w:w="556" w:type="dxa"/>
            <w:shd w:val="clear" w:color="auto" w:fill="auto"/>
            <w:vAlign w:val="center"/>
            <w:tcPrChange w:id="128" w:author="Milan Matovič" w:date="2018-12-05T13:40:00Z">
              <w:tcPr>
                <w:tcW w:w="556" w:type="dxa"/>
                <w:shd w:val="clear" w:color="auto" w:fill="auto"/>
                <w:vAlign w:val="center"/>
              </w:tcPr>
            </w:tcPrChange>
          </w:tcPr>
          <w:p w14:paraId="2BB6219B" w14:textId="77777777" w:rsidR="008509C4" w:rsidRPr="00F45858" w:rsidRDefault="008509C4" w:rsidP="006B138C">
            <w:pPr>
              <w:jc w:val="center"/>
              <w:rPr>
                <w:rFonts w:ascii="Arial" w:hAnsi="Arial" w:cs="Arial"/>
                <w:sz w:val="19"/>
                <w:szCs w:val="19"/>
              </w:rPr>
            </w:pPr>
            <w:r>
              <w:rPr>
                <w:rFonts w:ascii="Arial" w:hAnsi="Arial" w:cs="Arial"/>
                <w:sz w:val="19"/>
                <w:szCs w:val="19"/>
              </w:rPr>
              <w:t>4.1</w:t>
            </w:r>
          </w:p>
        </w:tc>
        <w:tc>
          <w:tcPr>
            <w:tcW w:w="1965" w:type="dxa"/>
            <w:gridSpan w:val="5"/>
            <w:shd w:val="clear" w:color="auto" w:fill="auto"/>
            <w:vAlign w:val="center"/>
            <w:tcPrChange w:id="129" w:author="Milan Matovič" w:date="2018-12-05T13:40:00Z">
              <w:tcPr>
                <w:tcW w:w="1995" w:type="dxa"/>
                <w:gridSpan w:val="5"/>
                <w:shd w:val="clear" w:color="auto" w:fill="auto"/>
                <w:vAlign w:val="center"/>
              </w:tcPr>
            </w:tcPrChange>
          </w:tcPr>
          <w:p w14:paraId="0533F2CE" w14:textId="77777777" w:rsidR="008509C4" w:rsidRPr="00F45858" w:rsidRDefault="008509C4" w:rsidP="006B138C">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5"/>
                <w:shd w:val="clear" w:color="auto" w:fill="auto"/>
                <w:vAlign w:val="center"/>
                <w:tcPrChange w:id="130" w:author="Milan Matovič" w:date="2018-12-05T13:40:00Z">
                  <w:tcPr>
                    <w:tcW w:w="1473" w:type="dxa"/>
                    <w:gridSpan w:val="5"/>
                    <w:shd w:val="clear" w:color="auto" w:fill="auto"/>
                    <w:vAlign w:val="center"/>
                  </w:tcPr>
                </w:tcPrChange>
              </w:tcPr>
              <w:p w14:paraId="34F684DB" w14:textId="5FF060E5" w:rsidR="008509C4" w:rsidRPr="00F45858" w:rsidRDefault="00DE7F5B" w:rsidP="006B138C">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326" w:type="dxa"/>
                <w:gridSpan w:val="5"/>
                <w:shd w:val="clear" w:color="auto" w:fill="auto"/>
                <w:vAlign w:val="center"/>
                <w:tcPrChange w:id="131" w:author="Milan Matovič" w:date="2018-12-05T13:40:00Z">
                  <w:tcPr>
                    <w:tcW w:w="1276" w:type="dxa"/>
                    <w:gridSpan w:val="5"/>
                    <w:shd w:val="clear" w:color="auto" w:fill="auto"/>
                    <w:vAlign w:val="center"/>
                  </w:tcPr>
                </w:tcPrChange>
              </w:tcPr>
              <w:p w14:paraId="70538BFD" w14:textId="0CD279CD" w:rsidR="008509C4" w:rsidRPr="00F45858" w:rsidRDefault="008509C4"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27" w:type="dxa"/>
            <w:gridSpan w:val="8"/>
            <w:shd w:val="clear" w:color="auto" w:fill="auto"/>
            <w:vAlign w:val="center"/>
            <w:tcPrChange w:id="132" w:author="Milan Matovič" w:date="2018-12-05T13:40:00Z">
              <w:tcPr>
                <w:tcW w:w="4447" w:type="dxa"/>
                <w:gridSpan w:val="8"/>
                <w:shd w:val="clear" w:color="auto" w:fill="auto"/>
                <w:vAlign w:val="center"/>
              </w:tcPr>
            </w:tcPrChange>
          </w:tcPr>
          <w:p w14:paraId="502E5F39" w14:textId="77777777" w:rsidR="008509C4" w:rsidRPr="00F45858" w:rsidRDefault="008509C4" w:rsidP="006B138C">
            <w:pPr>
              <w:jc w:val="center"/>
              <w:rPr>
                <w:rFonts w:ascii="Arial" w:hAnsi="Arial" w:cs="Arial"/>
                <w:b/>
                <w:sz w:val="19"/>
                <w:szCs w:val="19"/>
              </w:rPr>
            </w:pPr>
          </w:p>
        </w:tc>
      </w:tr>
      <w:tr w:rsidR="008509C4" w:rsidRPr="0059399A" w14:paraId="4D298746" w14:textId="77777777" w:rsidTr="0024782F">
        <w:trPr>
          <w:jc w:val="center"/>
          <w:trPrChange w:id="133" w:author="Milan Matovič" w:date="2018-12-05T13:40:00Z">
            <w:trPr>
              <w:jc w:val="center"/>
            </w:trPr>
          </w:trPrChange>
        </w:trPr>
        <w:tc>
          <w:tcPr>
            <w:tcW w:w="556" w:type="dxa"/>
            <w:shd w:val="clear" w:color="auto" w:fill="B2A1C7" w:themeFill="accent4" w:themeFillTint="99"/>
            <w:vAlign w:val="center"/>
            <w:tcPrChange w:id="134" w:author="Milan Matovič" w:date="2018-12-05T13:40:00Z">
              <w:tcPr>
                <w:tcW w:w="556" w:type="dxa"/>
                <w:shd w:val="clear" w:color="auto" w:fill="B2A1C7" w:themeFill="accent4" w:themeFillTint="99"/>
                <w:vAlign w:val="center"/>
              </w:tcPr>
            </w:tcPrChange>
          </w:tcPr>
          <w:p w14:paraId="2F36C3F3" w14:textId="77777777" w:rsidR="008509C4" w:rsidRPr="0059399A" w:rsidRDefault="008509C4" w:rsidP="006B138C">
            <w:pPr>
              <w:jc w:val="center"/>
              <w:rPr>
                <w:rFonts w:ascii="Arial" w:hAnsi="Arial" w:cs="Arial"/>
                <w:b/>
                <w:sz w:val="19"/>
                <w:szCs w:val="19"/>
              </w:rPr>
            </w:pPr>
            <w:r w:rsidRPr="007411DF">
              <w:rPr>
                <w:rFonts w:ascii="Arial" w:hAnsi="Arial" w:cs="Arial"/>
                <w:b/>
                <w:sz w:val="19"/>
                <w:szCs w:val="19"/>
              </w:rPr>
              <w:t>P.č.</w:t>
            </w:r>
          </w:p>
        </w:tc>
        <w:tc>
          <w:tcPr>
            <w:tcW w:w="1913" w:type="dxa"/>
            <w:gridSpan w:val="3"/>
            <w:shd w:val="clear" w:color="auto" w:fill="B2A1C7" w:themeFill="accent4" w:themeFillTint="99"/>
            <w:vAlign w:val="center"/>
            <w:tcPrChange w:id="135" w:author="Milan Matovič" w:date="2018-12-05T13:40:00Z">
              <w:tcPr>
                <w:tcW w:w="1961" w:type="dxa"/>
                <w:gridSpan w:val="3"/>
                <w:shd w:val="clear" w:color="auto" w:fill="B2A1C7" w:themeFill="accent4" w:themeFillTint="99"/>
                <w:vAlign w:val="center"/>
              </w:tcPr>
            </w:tcPrChange>
          </w:tcPr>
          <w:p w14:paraId="6308004A"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25" w:type="dxa"/>
            <w:gridSpan w:val="7"/>
            <w:shd w:val="clear" w:color="auto" w:fill="B2A1C7" w:themeFill="accent4" w:themeFillTint="99"/>
            <w:vAlign w:val="center"/>
            <w:tcPrChange w:id="136" w:author="Milan Matovič" w:date="2018-12-05T13:40:00Z">
              <w:tcPr>
                <w:tcW w:w="1507" w:type="dxa"/>
                <w:gridSpan w:val="7"/>
                <w:shd w:val="clear" w:color="auto" w:fill="B2A1C7" w:themeFill="accent4" w:themeFillTint="99"/>
                <w:vAlign w:val="center"/>
              </w:tcPr>
            </w:tcPrChange>
          </w:tcPr>
          <w:p w14:paraId="45000DDE"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326" w:type="dxa"/>
            <w:gridSpan w:val="5"/>
            <w:shd w:val="clear" w:color="auto" w:fill="B2A1C7" w:themeFill="accent4" w:themeFillTint="99"/>
            <w:vAlign w:val="center"/>
            <w:tcPrChange w:id="137" w:author="Milan Matovič" w:date="2018-12-05T13:40:00Z">
              <w:tcPr>
                <w:tcW w:w="1276" w:type="dxa"/>
                <w:gridSpan w:val="5"/>
                <w:shd w:val="clear" w:color="auto" w:fill="B2A1C7" w:themeFill="accent4" w:themeFillTint="99"/>
                <w:vAlign w:val="center"/>
              </w:tcPr>
            </w:tcPrChange>
          </w:tcPr>
          <w:p w14:paraId="2E20E893"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388" w:type="dxa"/>
            <w:gridSpan w:val="4"/>
            <w:shd w:val="clear" w:color="auto" w:fill="B2A1C7" w:themeFill="accent4" w:themeFillTint="99"/>
            <w:vAlign w:val="center"/>
            <w:tcPrChange w:id="138" w:author="Milan Matovič" w:date="2018-12-05T13:40:00Z">
              <w:tcPr>
                <w:tcW w:w="1134" w:type="dxa"/>
                <w:gridSpan w:val="4"/>
                <w:shd w:val="clear" w:color="auto" w:fill="B2A1C7" w:themeFill="accent4" w:themeFillTint="99"/>
                <w:vAlign w:val="center"/>
              </w:tcPr>
            </w:tcPrChange>
          </w:tcPr>
          <w:p w14:paraId="3F870A99"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Maximálne bodové hodnotenie</w:t>
            </w:r>
          </w:p>
        </w:tc>
        <w:tc>
          <w:tcPr>
            <w:tcW w:w="3039" w:type="dxa"/>
            <w:gridSpan w:val="4"/>
            <w:shd w:val="clear" w:color="auto" w:fill="B2A1C7" w:themeFill="accent4" w:themeFillTint="99"/>
            <w:vAlign w:val="center"/>
            <w:tcPrChange w:id="139" w:author="Milan Matovič" w:date="2018-12-05T13:40:00Z">
              <w:tcPr>
                <w:tcW w:w="3313" w:type="dxa"/>
                <w:gridSpan w:val="4"/>
                <w:shd w:val="clear" w:color="auto" w:fill="B2A1C7" w:themeFill="accent4" w:themeFillTint="99"/>
                <w:vAlign w:val="center"/>
              </w:tcPr>
            </w:tcPrChange>
          </w:tcPr>
          <w:p w14:paraId="3AAE5617" w14:textId="77777777" w:rsidR="008509C4" w:rsidRPr="0059399A" w:rsidRDefault="008509C4" w:rsidP="006B138C">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3B7E01B" w14:textId="77777777" w:rsidTr="0024782F">
        <w:tblPrEx>
          <w:tblCellMar>
            <w:left w:w="70" w:type="dxa"/>
            <w:right w:w="70" w:type="dxa"/>
          </w:tblCellMar>
          <w:tblLook w:val="0000" w:firstRow="0" w:lastRow="0" w:firstColumn="0" w:lastColumn="0" w:noHBand="0" w:noVBand="0"/>
          <w:tblPrExChange w:id="140" w:author="Milan Matovič" w:date="2018-12-05T13:40:00Z">
            <w:tblPrEx>
              <w:tblCellMar>
                <w:left w:w="70" w:type="dxa"/>
                <w:right w:w="70" w:type="dxa"/>
              </w:tblCellMar>
              <w:tblLook w:val="0000" w:firstRow="0" w:lastRow="0" w:firstColumn="0" w:lastColumn="0" w:noHBand="0" w:noVBand="0"/>
            </w:tblPrEx>
          </w:tblPrExChange>
        </w:tblPrEx>
        <w:trPr>
          <w:trHeight w:val="720"/>
          <w:jc w:val="center"/>
          <w:trPrChange w:id="141" w:author="Milan Matovič" w:date="2018-12-05T13:40:00Z">
            <w:trPr>
              <w:trHeight w:val="720"/>
              <w:jc w:val="center"/>
            </w:trPr>
          </w:trPrChange>
        </w:trPr>
        <w:tc>
          <w:tcPr>
            <w:tcW w:w="556" w:type="dxa"/>
            <w:vAlign w:val="center"/>
            <w:tcPrChange w:id="142" w:author="Milan Matovič" w:date="2018-12-05T13:40:00Z">
              <w:tcPr>
                <w:tcW w:w="556" w:type="dxa"/>
                <w:vAlign w:val="center"/>
              </w:tcPr>
            </w:tcPrChange>
          </w:tcPr>
          <w:p w14:paraId="4D3756E1"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4.2</w:t>
            </w:r>
          </w:p>
        </w:tc>
        <w:tc>
          <w:tcPr>
            <w:tcW w:w="1913" w:type="dxa"/>
            <w:gridSpan w:val="3"/>
            <w:vAlign w:val="center"/>
            <w:tcPrChange w:id="143" w:author="Milan Matovič" w:date="2018-12-05T13:40:00Z">
              <w:tcPr>
                <w:tcW w:w="1961" w:type="dxa"/>
                <w:gridSpan w:val="3"/>
                <w:vAlign w:val="center"/>
              </w:tcPr>
            </w:tcPrChange>
          </w:tcPr>
          <w:p w14:paraId="5F0CD665" w14:textId="77777777" w:rsidR="008509C4" w:rsidRPr="0059399A" w:rsidRDefault="008509C4" w:rsidP="006B138C">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7"/>
                <w:vAlign w:val="center"/>
                <w:tcPrChange w:id="144" w:author="Milan Matovič" w:date="2018-12-05T13:40:00Z">
                  <w:tcPr>
                    <w:tcW w:w="1507" w:type="dxa"/>
                    <w:gridSpan w:val="7"/>
                    <w:vAlign w:val="center"/>
                  </w:tcPr>
                </w:tcPrChange>
              </w:tcPr>
              <w:p w14:paraId="0A89C6AC" w14:textId="52B331BE" w:rsidR="008509C4" w:rsidRPr="0059399A" w:rsidRDefault="00DE7F5B" w:rsidP="006B138C">
                <w:pPr>
                  <w:jc w:val="center"/>
                  <w:rPr>
                    <w:rFonts w:ascii="Arial" w:hAnsi="Arial" w:cs="Arial"/>
                    <w:sz w:val="19"/>
                    <w:szCs w:val="19"/>
                  </w:rPr>
                </w:pPr>
                <w:r>
                  <w:rPr>
                    <w:rFonts w:ascii="Arial" w:hAnsi="Arial" w:cs="Arial"/>
                    <w:sz w:val="19"/>
                    <w:szCs w:val="19"/>
                  </w:rPr>
                  <w:t>Finančná a ekonomická stránka projektu</w:t>
                </w:r>
              </w:p>
            </w:tc>
          </w:sdtContent>
        </w:sdt>
        <w:tc>
          <w:tcPr>
            <w:tcW w:w="1326" w:type="dxa"/>
            <w:gridSpan w:val="5"/>
            <w:vAlign w:val="center"/>
            <w:tcPrChange w:id="145" w:author="Milan Matovič" w:date="2018-12-05T13:40:00Z">
              <w:tcPr>
                <w:tcW w:w="1276" w:type="dxa"/>
                <w:gridSpan w:val="5"/>
                <w:vAlign w:val="center"/>
              </w:tcPr>
            </w:tcPrChange>
          </w:tcPr>
          <w:p w14:paraId="62977020" w14:textId="77777777" w:rsidR="008509C4" w:rsidRPr="0059399A" w:rsidRDefault="008509C4" w:rsidP="006B138C">
            <w:pPr>
              <w:jc w:val="center"/>
              <w:rPr>
                <w:rFonts w:ascii="Arial" w:hAnsi="Arial" w:cs="Arial"/>
                <w:sz w:val="19"/>
                <w:szCs w:val="19"/>
              </w:rPr>
            </w:pPr>
          </w:p>
          <w:p w14:paraId="66B56BF1" w14:textId="61D42539" w:rsidR="008509C4" w:rsidRPr="0059399A" w:rsidRDefault="00BD44FF" w:rsidP="006B138C">
            <w:pPr>
              <w:jc w:val="center"/>
              <w:rPr>
                <w:rFonts w:ascii="Arial" w:hAnsi="Arial" w:cs="Arial"/>
                <w:sz w:val="19"/>
                <w:szCs w:val="19"/>
              </w:rPr>
            </w:pPr>
            <w:sdt>
              <w:sdtPr>
                <w:rPr>
                  <w:rFonts w:ascii="Arial" w:hAnsi="Arial" w:cs="Arial"/>
                  <w:sz w:val="19"/>
                  <w:szCs w:val="19"/>
                </w:rPr>
                <w:id w:val="-380017282"/>
                <w:placeholder>
                  <w:docPart w:val="7A5D6C4755274FCCB4DAAE5485A79B3A"/>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388" w:type="dxa"/>
            <w:gridSpan w:val="4"/>
            <w:vAlign w:val="center"/>
            <w:tcPrChange w:id="146" w:author="Milan Matovič" w:date="2018-12-05T13:40:00Z">
              <w:tcPr>
                <w:tcW w:w="1134" w:type="dxa"/>
                <w:gridSpan w:val="4"/>
                <w:vAlign w:val="center"/>
              </w:tcPr>
            </w:tcPrChange>
          </w:tcPr>
          <w:p w14:paraId="58FAE11A"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2B9A9982" w14:textId="77777777" w:rsidR="008509C4" w:rsidRPr="0059399A" w:rsidRDefault="008509C4" w:rsidP="006B138C">
            <w:pPr>
              <w:jc w:val="center"/>
              <w:rPr>
                <w:rFonts w:ascii="Arial" w:hAnsi="Arial" w:cs="Arial"/>
                <w:sz w:val="19"/>
                <w:szCs w:val="19"/>
              </w:rPr>
            </w:pPr>
          </w:p>
        </w:tc>
        <w:tc>
          <w:tcPr>
            <w:tcW w:w="3039" w:type="dxa"/>
            <w:gridSpan w:val="4"/>
            <w:vAlign w:val="center"/>
            <w:tcPrChange w:id="147" w:author="Milan Matovič" w:date="2018-12-05T13:40:00Z">
              <w:tcPr>
                <w:tcW w:w="3313" w:type="dxa"/>
                <w:gridSpan w:val="4"/>
                <w:vAlign w:val="center"/>
              </w:tcPr>
            </w:tcPrChange>
          </w:tcPr>
          <w:p w14:paraId="64FFDBC1" w14:textId="77777777" w:rsidR="008509C4" w:rsidRPr="0059399A" w:rsidRDefault="008509C4" w:rsidP="006B138C">
            <w:pPr>
              <w:jc w:val="center"/>
              <w:rPr>
                <w:rFonts w:ascii="Arial" w:hAnsi="Arial" w:cs="Arial"/>
                <w:sz w:val="19"/>
                <w:szCs w:val="19"/>
              </w:rPr>
            </w:pPr>
          </w:p>
          <w:p w14:paraId="469E588C" w14:textId="77777777" w:rsidR="008509C4" w:rsidRPr="0059399A" w:rsidRDefault="008509C4" w:rsidP="006B138C">
            <w:pPr>
              <w:jc w:val="center"/>
              <w:rPr>
                <w:rFonts w:ascii="Arial" w:hAnsi="Arial" w:cs="Arial"/>
                <w:sz w:val="19"/>
                <w:szCs w:val="19"/>
              </w:rPr>
            </w:pPr>
          </w:p>
        </w:tc>
      </w:tr>
      <w:tr w:rsidR="00D8591E" w:rsidRPr="0059399A" w14:paraId="188D440B" w14:textId="77777777" w:rsidTr="0024782F">
        <w:trPr>
          <w:gridAfter w:val="1"/>
          <w:wAfter w:w="102" w:type="dxa"/>
          <w:jc w:val="center"/>
          <w:trPrChange w:id="148" w:author="Milan Matovič" w:date="2018-12-05T13:40:00Z">
            <w:trPr>
              <w:gridAfter w:val="1"/>
              <w:wAfter w:w="38" w:type="dxa"/>
              <w:jc w:val="center"/>
            </w:trPr>
          </w:trPrChange>
        </w:trPr>
        <w:tc>
          <w:tcPr>
            <w:tcW w:w="9645" w:type="dxa"/>
            <w:gridSpan w:val="23"/>
            <w:shd w:val="clear" w:color="auto" w:fill="B2A1C7" w:themeFill="accent4" w:themeFillTint="99"/>
            <w:tcPrChange w:id="149" w:author="Milan Matovič" w:date="2018-12-05T13:40:00Z">
              <w:tcPr>
                <w:tcW w:w="9747" w:type="dxa"/>
                <w:gridSpan w:val="23"/>
                <w:shd w:val="clear" w:color="auto" w:fill="B2A1C7" w:themeFill="accent4" w:themeFillTint="99"/>
              </w:tcPr>
            </w:tcPrChange>
          </w:tcPr>
          <w:p w14:paraId="21E2E58E"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4B5FCDB6" w14:textId="77777777" w:rsidTr="0024782F">
        <w:trPr>
          <w:gridAfter w:val="1"/>
          <w:wAfter w:w="102" w:type="dxa"/>
          <w:jc w:val="center"/>
          <w:trPrChange w:id="150" w:author="Milan Matovič" w:date="2018-12-05T13:40:00Z">
            <w:trPr>
              <w:gridAfter w:val="1"/>
              <w:wAfter w:w="38" w:type="dxa"/>
              <w:jc w:val="center"/>
            </w:trPr>
          </w:trPrChange>
        </w:trPr>
        <w:tc>
          <w:tcPr>
            <w:tcW w:w="3054" w:type="dxa"/>
            <w:gridSpan w:val="8"/>
            <w:shd w:val="clear" w:color="auto" w:fill="CCC0D9" w:themeFill="accent4" w:themeFillTint="66"/>
            <w:tcPrChange w:id="151" w:author="Milan Matovič" w:date="2018-12-05T13:40:00Z">
              <w:tcPr>
                <w:tcW w:w="3103" w:type="dxa"/>
                <w:gridSpan w:val="8"/>
                <w:shd w:val="clear" w:color="auto" w:fill="CCC0D9" w:themeFill="accent4" w:themeFillTint="66"/>
              </w:tcPr>
            </w:tcPrChange>
          </w:tcPr>
          <w:p w14:paraId="7E780A19"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981" w:type="dxa"/>
            <w:gridSpan w:val="11"/>
            <w:shd w:val="clear" w:color="auto" w:fill="CCC0D9" w:themeFill="accent4" w:themeFillTint="66"/>
            <w:tcPrChange w:id="152" w:author="Milan Matovič" w:date="2018-12-05T13:40:00Z">
              <w:tcPr>
                <w:tcW w:w="2853" w:type="dxa"/>
                <w:gridSpan w:val="11"/>
                <w:shd w:val="clear" w:color="auto" w:fill="CCC0D9" w:themeFill="accent4" w:themeFillTint="66"/>
              </w:tcPr>
            </w:tcPrChange>
          </w:tcPr>
          <w:p w14:paraId="5E285272"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610" w:type="dxa"/>
            <w:gridSpan w:val="4"/>
            <w:shd w:val="clear" w:color="auto" w:fill="CCC0D9" w:themeFill="accent4" w:themeFillTint="66"/>
            <w:tcPrChange w:id="153" w:author="Milan Matovič" w:date="2018-12-05T13:40:00Z">
              <w:tcPr>
                <w:tcW w:w="3791" w:type="dxa"/>
                <w:gridSpan w:val="4"/>
                <w:shd w:val="clear" w:color="auto" w:fill="CCC0D9" w:themeFill="accent4" w:themeFillTint="66"/>
              </w:tcPr>
            </w:tcPrChange>
          </w:tcPr>
          <w:p w14:paraId="4BEFD8DF"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7A167CB2" w14:textId="77777777" w:rsidTr="0024782F">
        <w:trPr>
          <w:gridAfter w:val="1"/>
          <w:wAfter w:w="102" w:type="dxa"/>
          <w:jc w:val="center"/>
          <w:trPrChange w:id="154" w:author="Milan Matovič" w:date="2018-12-05T13:40:00Z">
            <w:trPr>
              <w:gridAfter w:val="1"/>
              <w:wAfter w:w="38" w:type="dxa"/>
              <w:jc w:val="center"/>
            </w:trPr>
          </w:trPrChange>
        </w:trPr>
        <w:tc>
          <w:tcPr>
            <w:tcW w:w="3054" w:type="dxa"/>
            <w:gridSpan w:val="8"/>
            <w:tcPrChange w:id="155" w:author="Milan Matovič" w:date="2018-12-05T13:40:00Z">
              <w:tcPr>
                <w:tcW w:w="3103" w:type="dxa"/>
                <w:gridSpan w:val="8"/>
              </w:tcPr>
            </w:tcPrChange>
          </w:tcPr>
          <w:p w14:paraId="35638BC5" w14:textId="77777777" w:rsidR="00D8591E" w:rsidRPr="0059399A" w:rsidRDefault="00D8591E" w:rsidP="001F5F8E">
            <w:pPr>
              <w:rPr>
                <w:rFonts w:ascii="Arial" w:hAnsi="Arial" w:cs="Arial"/>
                <w:sz w:val="19"/>
                <w:szCs w:val="19"/>
              </w:rPr>
            </w:pPr>
          </w:p>
        </w:tc>
        <w:tc>
          <w:tcPr>
            <w:tcW w:w="2981" w:type="dxa"/>
            <w:gridSpan w:val="11"/>
            <w:tcPrChange w:id="156" w:author="Milan Matovič" w:date="2018-12-05T13:40:00Z">
              <w:tcPr>
                <w:tcW w:w="2853" w:type="dxa"/>
                <w:gridSpan w:val="11"/>
              </w:tcPr>
            </w:tcPrChange>
          </w:tcPr>
          <w:p w14:paraId="46F5D770" w14:textId="77777777" w:rsidR="00D8591E" w:rsidRPr="0059399A" w:rsidRDefault="00D8591E" w:rsidP="001F5F8E">
            <w:pPr>
              <w:rPr>
                <w:rFonts w:ascii="Arial" w:hAnsi="Arial" w:cs="Arial"/>
                <w:sz w:val="19"/>
                <w:szCs w:val="19"/>
              </w:rPr>
            </w:pPr>
          </w:p>
        </w:tc>
        <w:tc>
          <w:tcPr>
            <w:tcW w:w="3610" w:type="dxa"/>
            <w:gridSpan w:val="4"/>
            <w:tcPrChange w:id="157" w:author="Milan Matovič" w:date="2018-12-05T13:40:00Z">
              <w:tcPr>
                <w:tcW w:w="3791" w:type="dxa"/>
                <w:gridSpan w:val="4"/>
              </w:tcPr>
            </w:tcPrChange>
          </w:tcPr>
          <w:p w14:paraId="6056B97B" w14:textId="77777777" w:rsidR="00D8591E" w:rsidRPr="0059399A" w:rsidRDefault="00D8591E" w:rsidP="001F5F8E">
            <w:pPr>
              <w:rPr>
                <w:rFonts w:ascii="Arial" w:hAnsi="Arial" w:cs="Arial"/>
                <w:sz w:val="19"/>
                <w:szCs w:val="19"/>
              </w:rPr>
            </w:pPr>
          </w:p>
        </w:tc>
      </w:tr>
      <w:tr w:rsidR="00D8591E" w:rsidRPr="0059399A" w14:paraId="63DBCCDB" w14:textId="77777777" w:rsidTr="0024782F">
        <w:trPr>
          <w:gridAfter w:val="1"/>
          <w:wAfter w:w="102" w:type="dxa"/>
          <w:jc w:val="center"/>
          <w:trPrChange w:id="158" w:author="Milan Matovič" w:date="2018-12-05T13:40:00Z">
            <w:trPr>
              <w:gridAfter w:val="1"/>
              <w:wAfter w:w="38" w:type="dxa"/>
              <w:jc w:val="center"/>
            </w:trPr>
          </w:trPrChange>
        </w:trPr>
        <w:tc>
          <w:tcPr>
            <w:tcW w:w="5622" w:type="dxa"/>
            <w:gridSpan w:val="18"/>
            <w:shd w:val="clear" w:color="auto" w:fill="B2A1C7" w:themeFill="accent4" w:themeFillTint="99"/>
            <w:tcPrChange w:id="159" w:author="Milan Matovič" w:date="2018-12-05T13:40:00Z">
              <w:tcPr>
                <w:tcW w:w="5597" w:type="dxa"/>
                <w:gridSpan w:val="18"/>
                <w:shd w:val="clear" w:color="auto" w:fill="B2A1C7" w:themeFill="accent4" w:themeFillTint="99"/>
              </w:tcPr>
            </w:tcPrChange>
          </w:tcPr>
          <w:p w14:paraId="4BBAB0C6"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023" w:type="dxa"/>
                <w:gridSpan w:val="5"/>
                <w:shd w:val="clear" w:color="auto" w:fill="FFFFFF" w:themeFill="background1"/>
                <w:tcPrChange w:id="160" w:author="Milan Matovič" w:date="2018-12-05T13:40:00Z">
                  <w:tcPr>
                    <w:tcW w:w="4150" w:type="dxa"/>
                    <w:gridSpan w:val="5"/>
                    <w:shd w:val="clear" w:color="auto" w:fill="FFFFFF" w:themeFill="background1"/>
                  </w:tcPr>
                </w:tcPrChange>
              </w:tcPr>
              <w:p w14:paraId="541C7C5D" w14:textId="16542B5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2658024B" w14:textId="77777777" w:rsidTr="0024782F">
        <w:trPr>
          <w:gridAfter w:val="1"/>
          <w:wAfter w:w="102" w:type="dxa"/>
          <w:jc w:val="center"/>
          <w:trPrChange w:id="161" w:author="Milan Matovič" w:date="2018-12-05T13:40:00Z">
            <w:trPr>
              <w:gridAfter w:val="1"/>
              <w:wAfter w:w="38" w:type="dxa"/>
              <w:jc w:val="center"/>
            </w:trPr>
          </w:trPrChange>
        </w:trPr>
        <w:tc>
          <w:tcPr>
            <w:tcW w:w="9645" w:type="dxa"/>
            <w:gridSpan w:val="23"/>
            <w:tcPrChange w:id="162" w:author="Milan Matovič" w:date="2018-12-05T13:40:00Z">
              <w:tcPr>
                <w:tcW w:w="9747" w:type="dxa"/>
                <w:gridSpan w:val="23"/>
              </w:tcPr>
            </w:tcPrChange>
          </w:tcPr>
          <w:p w14:paraId="024EDBEF" w14:textId="77777777" w:rsidR="00D8591E" w:rsidRPr="0059399A" w:rsidRDefault="00D8591E" w:rsidP="001F5F8E">
            <w:pPr>
              <w:rPr>
                <w:rFonts w:ascii="Arial" w:hAnsi="Arial" w:cs="Arial"/>
                <w:sz w:val="19"/>
                <w:szCs w:val="19"/>
              </w:rPr>
            </w:pPr>
          </w:p>
        </w:tc>
      </w:tr>
      <w:tr w:rsidR="00D8591E" w:rsidRPr="0059399A" w14:paraId="163EBF28" w14:textId="77777777" w:rsidTr="0024782F">
        <w:trPr>
          <w:gridAfter w:val="1"/>
          <w:wAfter w:w="102" w:type="dxa"/>
          <w:jc w:val="center"/>
          <w:trPrChange w:id="163" w:author="Milan Matovič" w:date="2018-12-05T13:40:00Z">
            <w:trPr>
              <w:gridAfter w:val="1"/>
              <w:wAfter w:w="38" w:type="dxa"/>
              <w:jc w:val="center"/>
            </w:trPr>
          </w:trPrChange>
        </w:trPr>
        <w:tc>
          <w:tcPr>
            <w:tcW w:w="9645" w:type="dxa"/>
            <w:gridSpan w:val="23"/>
            <w:shd w:val="clear" w:color="auto" w:fill="B2A1C7" w:themeFill="accent4" w:themeFillTint="99"/>
            <w:tcPrChange w:id="164" w:author="Milan Matovič" w:date="2018-12-05T13:40:00Z">
              <w:tcPr>
                <w:tcW w:w="9747" w:type="dxa"/>
                <w:gridSpan w:val="23"/>
                <w:shd w:val="clear" w:color="auto" w:fill="B2A1C7" w:themeFill="accent4" w:themeFillTint="99"/>
              </w:tcPr>
            </w:tcPrChange>
          </w:tcPr>
          <w:p w14:paraId="195CC002"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03F20F3D" w14:textId="77777777" w:rsidTr="0024782F">
        <w:trPr>
          <w:gridAfter w:val="1"/>
          <w:wAfter w:w="102" w:type="dxa"/>
          <w:jc w:val="center"/>
          <w:trPrChange w:id="167" w:author="Milan Matovič" w:date="2018-12-05T13:40:00Z">
            <w:trPr>
              <w:gridAfter w:val="1"/>
              <w:wAfter w:w="38" w:type="dxa"/>
              <w:jc w:val="center"/>
            </w:trPr>
          </w:trPrChange>
        </w:trPr>
        <w:tc>
          <w:tcPr>
            <w:tcW w:w="9645" w:type="dxa"/>
            <w:gridSpan w:val="23"/>
            <w:tcPrChange w:id="168" w:author="Milan Matovič" w:date="2018-12-05T13:40:00Z">
              <w:tcPr>
                <w:tcW w:w="9747" w:type="dxa"/>
                <w:gridSpan w:val="23"/>
              </w:tcPr>
            </w:tcPrChange>
          </w:tcPr>
          <w:p w14:paraId="00381E61" w14:textId="77777777" w:rsidR="00D8591E" w:rsidRPr="0059399A" w:rsidRDefault="00D8591E" w:rsidP="001F5F8E">
            <w:pPr>
              <w:rPr>
                <w:rFonts w:ascii="Arial" w:hAnsi="Arial" w:cs="Arial"/>
                <w:sz w:val="19"/>
                <w:szCs w:val="19"/>
              </w:rPr>
            </w:pPr>
          </w:p>
        </w:tc>
      </w:tr>
      <w:tr w:rsidR="00D8591E" w:rsidRPr="0059399A" w14:paraId="6E81C9AE" w14:textId="77777777" w:rsidTr="0024782F">
        <w:trPr>
          <w:gridAfter w:val="1"/>
          <w:wAfter w:w="102" w:type="dxa"/>
          <w:jc w:val="center"/>
          <w:trPrChange w:id="169" w:author="Milan Matovič" w:date="2018-12-05T13:40:00Z">
            <w:trPr>
              <w:gridAfter w:val="1"/>
              <w:wAfter w:w="38" w:type="dxa"/>
              <w:jc w:val="center"/>
            </w:trPr>
          </w:trPrChange>
        </w:trPr>
        <w:tc>
          <w:tcPr>
            <w:tcW w:w="3705" w:type="dxa"/>
            <w:gridSpan w:val="9"/>
            <w:shd w:val="clear" w:color="auto" w:fill="B2A1C7" w:themeFill="accent4" w:themeFillTint="99"/>
            <w:tcPrChange w:id="170" w:author="Milan Matovič" w:date="2018-12-05T13:40:00Z">
              <w:tcPr>
                <w:tcW w:w="3754" w:type="dxa"/>
                <w:gridSpan w:val="9"/>
                <w:shd w:val="clear" w:color="auto" w:fill="B2A1C7" w:themeFill="accent4" w:themeFillTint="99"/>
              </w:tcPr>
            </w:tcPrChange>
          </w:tcPr>
          <w:p w14:paraId="783F39C6"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40" w:type="dxa"/>
            <w:gridSpan w:val="14"/>
            <w:shd w:val="clear" w:color="auto" w:fill="FFFFFF" w:themeFill="background1"/>
            <w:tcPrChange w:id="171" w:author="Milan Matovič" w:date="2018-12-05T13:40:00Z">
              <w:tcPr>
                <w:tcW w:w="5993" w:type="dxa"/>
                <w:gridSpan w:val="14"/>
                <w:shd w:val="clear" w:color="auto" w:fill="FFFFFF" w:themeFill="background1"/>
              </w:tcPr>
            </w:tcPrChange>
          </w:tcPr>
          <w:p w14:paraId="2C986C5C" w14:textId="77777777" w:rsidR="00D8591E" w:rsidRPr="0059399A" w:rsidRDefault="00D8591E" w:rsidP="001F5F8E">
            <w:pPr>
              <w:rPr>
                <w:rFonts w:ascii="Arial" w:hAnsi="Arial" w:cs="Arial"/>
                <w:sz w:val="19"/>
                <w:szCs w:val="19"/>
              </w:rPr>
            </w:pPr>
          </w:p>
        </w:tc>
      </w:tr>
      <w:tr w:rsidR="0024782F" w:rsidRPr="0059399A" w14:paraId="0A0C545A" w14:textId="77777777" w:rsidTr="0024782F">
        <w:trPr>
          <w:gridAfter w:val="1"/>
          <w:wAfter w:w="102" w:type="dxa"/>
          <w:jc w:val="center"/>
          <w:ins w:id="172" w:author="Milan Matovič" w:date="2018-12-05T13:34:00Z"/>
          <w:trPrChange w:id="173" w:author="Milan Matovič" w:date="2018-12-05T13:40:00Z">
            <w:trPr>
              <w:gridAfter w:val="1"/>
              <w:wAfter w:w="38" w:type="dxa"/>
              <w:jc w:val="center"/>
            </w:trPr>
          </w:trPrChange>
        </w:trPr>
        <w:tc>
          <w:tcPr>
            <w:tcW w:w="3705" w:type="dxa"/>
            <w:gridSpan w:val="9"/>
            <w:shd w:val="clear" w:color="auto" w:fill="B2A1C7" w:themeFill="accent4" w:themeFillTint="99"/>
            <w:tcPrChange w:id="174" w:author="Milan Matovič" w:date="2018-12-05T13:40:00Z">
              <w:tcPr>
                <w:tcW w:w="3754" w:type="dxa"/>
                <w:gridSpan w:val="9"/>
                <w:shd w:val="clear" w:color="auto" w:fill="B2A1C7" w:themeFill="accent4" w:themeFillTint="99"/>
              </w:tcPr>
            </w:tcPrChange>
          </w:tcPr>
          <w:p w14:paraId="4EC31507" w14:textId="5D02F74C" w:rsidR="0024782F" w:rsidRPr="0059399A" w:rsidRDefault="0024782F" w:rsidP="0024782F">
            <w:pPr>
              <w:rPr>
                <w:ins w:id="175" w:author="Milan Matovič" w:date="2018-12-05T13:34:00Z"/>
                <w:rFonts w:ascii="Arial" w:hAnsi="Arial" w:cs="Arial"/>
                <w:b/>
                <w:sz w:val="19"/>
                <w:szCs w:val="19"/>
              </w:rPr>
            </w:pPr>
            <w:ins w:id="176" w:author="Milan Matovič" w:date="2018-12-05T13:35:00Z">
              <w:r w:rsidRPr="001530E6">
                <w:rPr>
                  <w:rFonts w:ascii="Arial" w:hAnsi="Arial" w:cs="Arial"/>
                  <w:b/>
                  <w:sz w:val="19"/>
                  <w:szCs w:val="19"/>
                </w:rPr>
                <w:t>Žiadaná výška NFP znížená o neoprávnené výdavky</w:t>
              </w:r>
              <w:r>
                <w:rPr>
                  <w:rStyle w:val="Odkaznapoznmkupodiarou"/>
                  <w:rFonts w:ascii="Arial" w:hAnsi="Arial" w:cs="Arial"/>
                  <w:b/>
                  <w:sz w:val="19"/>
                  <w:szCs w:val="19"/>
                </w:rPr>
                <w:footnoteReference w:id="11"/>
              </w:r>
              <w:r w:rsidRPr="001530E6">
                <w:rPr>
                  <w:rFonts w:ascii="Arial" w:hAnsi="Arial" w:cs="Arial"/>
                  <w:b/>
                  <w:sz w:val="19"/>
                  <w:szCs w:val="19"/>
                </w:rPr>
                <w:t>:</w:t>
              </w:r>
            </w:ins>
          </w:p>
        </w:tc>
        <w:tc>
          <w:tcPr>
            <w:tcW w:w="5940" w:type="dxa"/>
            <w:gridSpan w:val="14"/>
            <w:shd w:val="clear" w:color="auto" w:fill="FFFFFF" w:themeFill="background1"/>
            <w:tcPrChange w:id="179" w:author="Milan Matovič" w:date="2018-12-05T13:40:00Z">
              <w:tcPr>
                <w:tcW w:w="5993" w:type="dxa"/>
                <w:gridSpan w:val="14"/>
                <w:shd w:val="clear" w:color="auto" w:fill="FFFFFF" w:themeFill="background1"/>
              </w:tcPr>
            </w:tcPrChange>
          </w:tcPr>
          <w:p w14:paraId="2D0A953F" w14:textId="77777777" w:rsidR="0024782F" w:rsidRPr="0059399A" w:rsidRDefault="0024782F" w:rsidP="001F5F8E">
            <w:pPr>
              <w:rPr>
                <w:ins w:id="180" w:author="Milan Matovič" w:date="2018-12-05T13:34:00Z"/>
                <w:rFonts w:ascii="Arial" w:hAnsi="Arial" w:cs="Arial"/>
                <w:sz w:val="19"/>
                <w:szCs w:val="19"/>
              </w:rPr>
            </w:pPr>
          </w:p>
        </w:tc>
      </w:tr>
      <w:tr w:rsidR="00D8591E" w:rsidRPr="0059399A" w14:paraId="67877540" w14:textId="77777777" w:rsidTr="0024782F">
        <w:trPr>
          <w:gridAfter w:val="1"/>
          <w:wAfter w:w="102" w:type="dxa"/>
          <w:jc w:val="center"/>
          <w:trPrChange w:id="181" w:author="Milan Matovič" w:date="2018-12-05T13:40:00Z">
            <w:trPr>
              <w:gridAfter w:val="1"/>
              <w:wAfter w:w="38" w:type="dxa"/>
              <w:jc w:val="center"/>
            </w:trPr>
          </w:trPrChange>
        </w:trPr>
        <w:tc>
          <w:tcPr>
            <w:tcW w:w="3705" w:type="dxa"/>
            <w:gridSpan w:val="9"/>
            <w:shd w:val="clear" w:color="auto" w:fill="B2A1C7" w:themeFill="accent4" w:themeFillTint="99"/>
            <w:tcPrChange w:id="182" w:author="Milan Matovič" w:date="2018-12-05T13:40:00Z">
              <w:tcPr>
                <w:tcW w:w="3754" w:type="dxa"/>
                <w:gridSpan w:val="9"/>
                <w:shd w:val="clear" w:color="auto" w:fill="B2A1C7" w:themeFill="accent4" w:themeFillTint="99"/>
              </w:tcPr>
            </w:tcPrChange>
          </w:tcPr>
          <w:p w14:paraId="04230443" w14:textId="2CA7F93B" w:rsidR="00D8591E" w:rsidRPr="0059399A" w:rsidRDefault="00D8591E" w:rsidP="001A667B">
            <w:pPr>
              <w:rPr>
                <w:rFonts w:ascii="Arial" w:hAnsi="Arial" w:cs="Arial"/>
                <w:sz w:val="19"/>
                <w:szCs w:val="19"/>
              </w:rPr>
            </w:pPr>
            <w:r w:rsidRPr="0059399A">
              <w:rPr>
                <w:rFonts w:ascii="Arial" w:hAnsi="Arial" w:cs="Arial"/>
                <w:b/>
                <w:sz w:val="19"/>
                <w:szCs w:val="19"/>
              </w:rPr>
              <w:t>Navrhovaná výška NFP:</w:t>
            </w:r>
          </w:p>
        </w:tc>
        <w:tc>
          <w:tcPr>
            <w:tcW w:w="5940" w:type="dxa"/>
            <w:gridSpan w:val="14"/>
            <w:shd w:val="clear" w:color="auto" w:fill="FFFFFF" w:themeFill="background1"/>
            <w:tcPrChange w:id="183" w:author="Milan Matovič" w:date="2018-12-05T13:40:00Z">
              <w:tcPr>
                <w:tcW w:w="5993" w:type="dxa"/>
                <w:gridSpan w:val="14"/>
                <w:shd w:val="clear" w:color="auto" w:fill="FFFFFF" w:themeFill="background1"/>
              </w:tcPr>
            </w:tcPrChange>
          </w:tcPr>
          <w:p w14:paraId="4E672F1E" w14:textId="77777777" w:rsidR="00D8591E" w:rsidRPr="0059399A" w:rsidRDefault="00D8591E" w:rsidP="001F5F8E">
            <w:pPr>
              <w:rPr>
                <w:rFonts w:ascii="Arial" w:hAnsi="Arial" w:cs="Arial"/>
                <w:sz w:val="19"/>
                <w:szCs w:val="19"/>
              </w:rPr>
            </w:pPr>
          </w:p>
        </w:tc>
      </w:tr>
      <w:tr w:rsidR="00D8591E" w:rsidRPr="0059399A" w14:paraId="73A0C80A" w14:textId="77777777" w:rsidTr="0024782F">
        <w:trPr>
          <w:gridAfter w:val="1"/>
          <w:wAfter w:w="102" w:type="dxa"/>
          <w:jc w:val="center"/>
          <w:trPrChange w:id="184" w:author="Milan Matovič" w:date="2018-12-05T13:40:00Z">
            <w:trPr>
              <w:gridAfter w:val="1"/>
              <w:wAfter w:w="38" w:type="dxa"/>
              <w:jc w:val="center"/>
            </w:trPr>
          </w:trPrChange>
        </w:trPr>
        <w:tc>
          <w:tcPr>
            <w:tcW w:w="3705" w:type="dxa"/>
            <w:gridSpan w:val="9"/>
            <w:shd w:val="clear" w:color="auto" w:fill="B2A1C7" w:themeFill="accent4" w:themeFillTint="99"/>
            <w:tcPrChange w:id="185" w:author="Milan Matovič" w:date="2018-12-05T13:40:00Z">
              <w:tcPr>
                <w:tcW w:w="3754" w:type="dxa"/>
                <w:gridSpan w:val="9"/>
                <w:shd w:val="clear" w:color="auto" w:fill="B2A1C7" w:themeFill="accent4" w:themeFillTint="99"/>
              </w:tcPr>
            </w:tcPrChange>
          </w:tcPr>
          <w:p w14:paraId="52AA12E8"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40" w:type="dxa"/>
            <w:gridSpan w:val="14"/>
            <w:shd w:val="clear" w:color="auto" w:fill="FFFFFF" w:themeFill="background1"/>
            <w:tcPrChange w:id="186" w:author="Milan Matovič" w:date="2018-12-05T13:40:00Z">
              <w:tcPr>
                <w:tcW w:w="5993" w:type="dxa"/>
                <w:gridSpan w:val="14"/>
                <w:shd w:val="clear" w:color="auto" w:fill="FFFFFF" w:themeFill="background1"/>
              </w:tcPr>
            </w:tcPrChange>
          </w:tcPr>
          <w:p w14:paraId="61A43561" w14:textId="77777777" w:rsidR="00D8591E" w:rsidRPr="0059399A" w:rsidRDefault="00D8591E" w:rsidP="001F5F8E">
            <w:pPr>
              <w:rPr>
                <w:rFonts w:ascii="Arial" w:hAnsi="Arial" w:cs="Arial"/>
                <w:sz w:val="19"/>
                <w:szCs w:val="19"/>
              </w:rPr>
            </w:pPr>
          </w:p>
        </w:tc>
      </w:tr>
      <w:tr w:rsidR="0024782F" w:rsidRPr="0059399A" w14:paraId="74E93772" w14:textId="77777777" w:rsidTr="0024782F">
        <w:trPr>
          <w:gridAfter w:val="1"/>
          <w:wAfter w:w="102" w:type="dxa"/>
          <w:jc w:val="center"/>
          <w:ins w:id="187" w:author="Milan Matovič" w:date="2018-12-05T13:36:00Z"/>
          <w:trPrChange w:id="188" w:author="Milan Matovič" w:date="2018-12-05T13:40:00Z">
            <w:trPr>
              <w:gridAfter w:val="1"/>
              <w:wAfter w:w="38" w:type="dxa"/>
              <w:jc w:val="center"/>
            </w:trPr>
          </w:trPrChange>
        </w:trPr>
        <w:tc>
          <w:tcPr>
            <w:tcW w:w="3705" w:type="dxa"/>
            <w:gridSpan w:val="9"/>
            <w:shd w:val="clear" w:color="auto" w:fill="B2A1C7" w:themeFill="accent4" w:themeFillTint="99"/>
            <w:tcPrChange w:id="189" w:author="Milan Matovič" w:date="2018-12-05T13:40:00Z">
              <w:tcPr>
                <w:tcW w:w="3754" w:type="dxa"/>
                <w:gridSpan w:val="9"/>
                <w:shd w:val="clear" w:color="auto" w:fill="B2A1C7" w:themeFill="accent4" w:themeFillTint="99"/>
              </w:tcPr>
            </w:tcPrChange>
          </w:tcPr>
          <w:p w14:paraId="54C7E896" w14:textId="226E7E5B" w:rsidR="0024782F" w:rsidRPr="0059399A" w:rsidRDefault="0024782F" w:rsidP="0024782F">
            <w:pPr>
              <w:rPr>
                <w:ins w:id="190" w:author="Milan Matovič" w:date="2018-12-05T13:36:00Z"/>
                <w:rFonts w:ascii="Arial" w:hAnsi="Arial" w:cs="Arial"/>
                <w:b/>
                <w:sz w:val="19"/>
                <w:szCs w:val="19"/>
              </w:rPr>
            </w:pPr>
            <w:ins w:id="191" w:author="Milan Matovič" w:date="2018-12-05T13:36:00Z">
              <w:r w:rsidRPr="001530E6">
                <w:rPr>
                  <w:rFonts w:ascii="Arial" w:hAnsi="Arial" w:cs="Arial"/>
                  <w:b/>
                  <w:sz w:val="19"/>
                  <w:szCs w:val="19"/>
                </w:rPr>
                <w:t>Identifikácia iných zmien v ŽoNFP</w:t>
              </w:r>
              <w:r>
                <w:rPr>
                  <w:rStyle w:val="Odkaznapoznmkupodiarou"/>
                  <w:rFonts w:ascii="Arial" w:hAnsi="Arial" w:cs="Arial"/>
                  <w:b/>
                  <w:sz w:val="19"/>
                  <w:szCs w:val="19"/>
                </w:rPr>
                <w:footnoteReference w:id="13"/>
              </w:r>
              <w:r w:rsidRPr="001530E6">
                <w:rPr>
                  <w:rFonts w:ascii="Arial" w:hAnsi="Arial" w:cs="Arial"/>
                  <w:b/>
                  <w:sz w:val="19"/>
                  <w:szCs w:val="19"/>
                </w:rPr>
                <w:t>:</w:t>
              </w:r>
            </w:ins>
          </w:p>
        </w:tc>
        <w:tc>
          <w:tcPr>
            <w:tcW w:w="5940" w:type="dxa"/>
            <w:gridSpan w:val="14"/>
            <w:shd w:val="clear" w:color="auto" w:fill="FFFFFF" w:themeFill="background1"/>
            <w:tcPrChange w:id="194" w:author="Milan Matovič" w:date="2018-12-05T13:40:00Z">
              <w:tcPr>
                <w:tcW w:w="5993" w:type="dxa"/>
                <w:gridSpan w:val="14"/>
                <w:shd w:val="clear" w:color="auto" w:fill="FFFFFF" w:themeFill="background1"/>
              </w:tcPr>
            </w:tcPrChange>
          </w:tcPr>
          <w:p w14:paraId="14329E22" w14:textId="77777777" w:rsidR="0024782F" w:rsidRPr="0059399A" w:rsidRDefault="0024782F" w:rsidP="001F5F8E">
            <w:pPr>
              <w:rPr>
                <w:ins w:id="195" w:author="Milan Matovič" w:date="2018-12-05T13:36:00Z"/>
                <w:rFonts w:ascii="Arial" w:hAnsi="Arial" w:cs="Arial"/>
                <w:sz w:val="19"/>
                <w:szCs w:val="19"/>
              </w:rPr>
            </w:pPr>
          </w:p>
        </w:tc>
      </w:tr>
      <w:tr w:rsidR="00D8591E" w:rsidRPr="0059399A" w14:paraId="4B0AB03F" w14:textId="77777777" w:rsidTr="0024782F">
        <w:trPr>
          <w:gridAfter w:val="1"/>
          <w:wAfter w:w="102" w:type="dxa"/>
          <w:jc w:val="center"/>
          <w:trPrChange w:id="196" w:author="Milan Matovič" w:date="2018-12-05T13:40:00Z">
            <w:trPr>
              <w:gridAfter w:val="1"/>
              <w:wAfter w:w="38" w:type="dxa"/>
              <w:jc w:val="center"/>
            </w:trPr>
          </w:trPrChange>
        </w:trPr>
        <w:tc>
          <w:tcPr>
            <w:tcW w:w="9645" w:type="dxa"/>
            <w:gridSpan w:val="23"/>
            <w:shd w:val="clear" w:color="auto" w:fill="FFFFFF" w:themeFill="background1"/>
            <w:tcPrChange w:id="197" w:author="Milan Matovič" w:date="2018-12-05T13:40:00Z">
              <w:tcPr>
                <w:tcW w:w="9747" w:type="dxa"/>
                <w:gridSpan w:val="23"/>
                <w:shd w:val="clear" w:color="auto" w:fill="FFFFFF" w:themeFill="background1"/>
              </w:tcPr>
            </w:tcPrChange>
          </w:tcPr>
          <w:p w14:paraId="13505B55" w14:textId="77777777" w:rsidR="00EA2C9A" w:rsidRPr="00EA2C9A" w:rsidRDefault="00EA2C9A" w:rsidP="00EA2C9A">
            <w:pPr>
              <w:rPr>
                <w:rFonts w:ascii="Arial" w:hAnsi="Arial" w:cs="Arial"/>
                <w:b/>
                <w:sz w:val="19"/>
                <w:szCs w:val="19"/>
              </w:rPr>
            </w:pPr>
            <w:r w:rsidRPr="00EA2C9A">
              <w:rPr>
                <w:rFonts w:ascii="Arial" w:hAnsi="Arial" w:cs="Arial"/>
                <w:b/>
                <w:sz w:val="19"/>
                <w:szCs w:val="19"/>
              </w:rPr>
              <w:lastRenderedPageBreak/>
              <w:t>VYJADRENIE</w:t>
            </w:r>
          </w:p>
          <w:p w14:paraId="0CCC8BA5" w14:textId="77777777" w:rsidR="00EA2C9A" w:rsidRPr="00EA2C9A" w:rsidRDefault="00EA2C9A" w:rsidP="00EA2C9A">
            <w:pPr>
              <w:rPr>
                <w:rFonts w:ascii="Arial" w:hAnsi="Arial" w:cs="Arial"/>
                <w:sz w:val="19"/>
                <w:szCs w:val="19"/>
              </w:rPr>
            </w:pPr>
          </w:p>
          <w:p w14:paraId="1E160286" w14:textId="4CDBA9EF" w:rsidR="00EA2C9A" w:rsidRPr="00EA2C9A" w:rsidRDefault="00EA2C9A" w:rsidP="00EA2C9A">
            <w:pPr>
              <w:rPr>
                <w:rFonts w:ascii="Arial" w:hAnsi="Arial" w:cs="Arial"/>
                <w:sz w:val="19"/>
                <w:szCs w:val="19"/>
              </w:rPr>
            </w:pPr>
            <w:r w:rsidRPr="00EA2C9A">
              <w:rPr>
                <w:rFonts w:ascii="Arial" w:hAnsi="Arial" w:cs="Arial"/>
                <w:sz w:val="19"/>
                <w:szCs w:val="19"/>
              </w:rPr>
              <w:t>Na základe overených skutočností potvrdzujem, že</w:t>
            </w:r>
            <w:ins w:id="198" w:author="Milan Matovič" w:date="2018-12-05T13:38:00Z">
              <w:r w:rsidR="0024782F" w:rsidRPr="00DB07E0">
                <w:rPr>
                  <w:rFonts w:ascii="Arial" w:hAnsi="Arial" w:cs="Arial"/>
                  <w:sz w:val="19"/>
                  <w:szCs w:val="19"/>
                </w:rPr>
                <w:t xml:space="preserve"> ... (uveďte jednu z možností v súlade s ustanovením § 7 ods. 3 zákona o finančnej kontrole).</w:t>
              </w:r>
              <w:r w:rsidR="0024782F" w:rsidRPr="00DB07E0">
                <w:rPr>
                  <w:rFonts w:ascii="Arial" w:hAnsi="Arial" w:cs="Arial"/>
                  <w:sz w:val="19"/>
                  <w:szCs w:val="19"/>
                  <w:vertAlign w:val="superscript"/>
                </w:rPr>
                <w:footnoteReference w:id="14"/>
              </w:r>
            </w:ins>
            <w:del w:id="201" w:author="Milan Matovič" w:date="2018-12-05T13:38:00Z">
              <w:r w:rsidRPr="00EA2C9A" w:rsidDel="0024782F">
                <w:rPr>
                  <w:rFonts w:ascii="Arial" w:hAnsi="Arial" w:cs="Arial"/>
                  <w:sz w:val="19"/>
                  <w:szCs w:val="19"/>
                </w:rPr>
                <w:delText xml:space="preserve">  </w:delText>
              </w:r>
            </w:del>
            <w:customXmlDelRangeStart w:id="202" w:author="Milan Matovič" w:date="2018-12-05T13:38:00Z"/>
            <w:sdt>
              <w:sdtPr>
                <w:rPr>
                  <w:rFonts w:ascii="Arial" w:hAnsi="Arial" w:cs="Arial"/>
                  <w:sz w:val="19"/>
                  <w:szCs w:val="19"/>
                </w:rPr>
                <w:id w:val="-335158929"/>
                <w:placeholder>
                  <w:docPart w:val="8B284CE44AD54F9D8B005EBFF89C233A"/>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customXmlDelRangeEnd w:id="202"/>
                <w:customXmlDelRangeStart w:id="203" w:author="Milan Matovič" w:date="2018-12-05T13:38:00Z"/>
              </w:sdtContent>
            </w:sdt>
            <w:customXmlDelRangeEnd w:id="203"/>
            <w:r w:rsidRPr="00EA2C9A">
              <w:rPr>
                <w:rFonts w:ascii="Arial" w:hAnsi="Arial" w:cs="Arial"/>
                <w:sz w:val="19"/>
                <w:szCs w:val="19"/>
              </w:rPr>
              <w:t xml:space="preserve">   </w:t>
            </w:r>
          </w:p>
          <w:p w14:paraId="7A2726DC" w14:textId="77777777" w:rsidR="00D8591E" w:rsidRPr="0059399A" w:rsidRDefault="00D8591E" w:rsidP="001F5F8E">
            <w:pPr>
              <w:rPr>
                <w:rFonts w:ascii="Arial" w:hAnsi="Arial" w:cs="Arial"/>
                <w:sz w:val="19"/>
                <w:szCs w:val="19"/>
              </w:rPr>
            </w:pPr>
          </w:p>
        </w:tc>
      </w:tr>
      <w:tr w:rsidR="00D8591E" w:rsidRPr="0059399A" w14:paraId="2FC7090F" w14:textId="77777777" w:rsidTr="0024782F">
        <w:trPr>
          <w:gridAfter w:val="1"/>
          <w:wAfter w:w="102" w:type="dxa"/>
          <w:jc w:val="center"/>
          <w:trPrChange w:id="204" w:author="Milan Matovič" w:date="2018-12-05T13:40:00Z">
            <w:trPr>
              <w:gridAfter w:val="1"/>
              <w:wAfter w:w="38" w:type="dxa"/>
              <w:jc w:val="center"/>
            </w:trPr>
          </w:trPrChange>
        </w:trPr>
        <w:tc>
          <w:tcPr>
            <w:tcW w:w="3705" w:type="dxa"/>
            <w:gridSpan w:val="9"/>
            <w:shd w:val="clear" w:color="auto" w:fill="B2A1C7" w:themeFill="accent4" w:themeFillTint="99"/>
            <w:tcPrChange w:id="205" w:author="Milan Matovič" w:date="2018-12-05T13:40:00Z">
              <w:tcPr>
                <w:tcW w:w="3754" w:type="dxa"/>
                <w:gridSpan w:val="9"/>
                <w:shd w:val="clear" w:color="auto" w:fill="B2A1C7" w:themeFill="accent4" w:themeFillTint="99"/>
              </w:tcPr>
            </w:tcPrChange>
          </w:tcPr>
          <w:p w14:paraId="74183122" w14:textId="2AC89834"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EA2C9A" w:rsidRPr="00EA2C9A">
              <w:rPr>
                <w:vertAlign w:val="superscript"/>
              </w:rPr>
              <w:t xml:space="preserve"> </w:t>
            </w:r>
            <w:r w:rsidR="00EA2C9A" w:rsidRPr="00EA2C9A">
              <w:rPr>
                <w:rFonts w:ascii="Arial" w:hAnsi="Arial" w:cs="Arial"/>
                <w:sz w:val="19"/>
                <w:szCs w:val="19"/>
                <w:vertAlign w:val="superscript"/>
              </w:rPr>
              <w:footnoteReference w:id="15"/>
            </w:r>
            <w:r w:rsidRPr="0059399A">
              <w:rPr>
                <w:rFonts w:ascii="Arial" w:hAnsi="Arial" w:cs="Arial"/>
                <w:sz w:val="19"/>
                <w:szCs w:val="19"/>
              </w:rPr>
              <w:t>:</w:t>
            </w:r>
          </w:p>
        </w:tc>
        <w:tc>
          <w:tcPr>
            <w:tcW w:w="5940" w:type="dxa"/>
            <w:gridSpan w:val="14"/>
            <w:shd w:val="clear" w:color="auto" w:fill="FFFFFF" w:themeFill="background1"/>
            <w:tcPrChange w:id="206" w:author="Milan Matovič" w:date="2018-12-05T13:40:00Z">
              <w:tcPr>
                <w:tcW w:w="5993" w:type="dxa"/>
                <w:gridSpan w:val="14"/>
                <w:shd w:val="clear" w:color="auto" w:fill="FFFFFF" w:themeFill="background1"/>
              </w:tcPr>
            </w:tcPrChange>
          </w:tcPr>
          <w:p w14:paraId="5F21D3CB" w14:textId="77777777" w:rsidR="00D8591E" w:rsidRPr="0059399A" w:rsidRDefault="00D8591E" w:rsidP="001F5F8E">
            <w:pPr>
              <w:rPr>
                <w:rFonts w:ascii="Arial" w:hAnsi="Arial" w:cs="Arial"/>
                <w:sz w:val="19"/>
                <w:szCs w:val="19"/>
              </w:rPr>
            </w:pPr>
          </w:p>
        </w:tc>
      </w:tr>
      <w:tr w:rsidR="00D8591E" w:rsidRPr="0059399A" w14:paraId="1ACE1796" w14:textId="77777777" w:rsidTr="0024782F">
        <w:trPr>
          <w:gridAfter w:val="1"/>
          <w:wAfter w:w="102" w:type="dxa"/>
          <w:jc w:val="center"/>
          <w:trPrChange w:id="207" w:author="Milan Matovič" w:date="2018-12-05T13:40:00Z">
            <w:trPr>
              <w:gridAfter w:val="1"/>
              <w:wAfter w:w="38" w:type="dxa"/>
              <w:jc w:val="center"/>
            </w:trPr>
          </w:trPrChange>
        </w:trPr>
        <w:tc>
          <w:tcPr>
            <w:tcW w:w="3705" w:type="dxa"/>
            <w:gridSpan w:val="9"/>
            <w:shd w:val="clear" w:color="auto" w:fill="B2A1C7" w:themeFill="accent4" w:themeFillTint="99"/>
            <w:tcPrChange w:id="208" w:author="Milan Matovič" w:date="2018-12-05T13:40:00Z">
              <w:tcPr>
                <w:tcW w:w="3754" w:type="dxa"/>
                <w:gridSpan w:val="9"/>
                <w:shd w:val="clear" w:color="auto" w:fill="B2A1C7" w:themeFill="accent4" w:themeFillTint="99"/>
              </w:tcPr>
            </w:tcPrChange>
          </w:tcPr>
          <w:p w14:paraId="01B35706"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40" w:type="dxa"/>
            <w:gridSpan w:val="14"/>
            <w:shd w:val="clear" w:color="auto" w:fill="FFFFFF" w:themeFill="background1"/>
            <w:tcPrChange w:id="209" w:author="Milan Matovič" w:date="2018-12-05T13:40:00Z">
              <w:tcPr>
                <w:tcW w:w="5993" w:type="dxa"/>
                <w:gridSpan w:val="14"/>
                <w:shd w:val="clear" w:color="auto" w:fill="FFFFFF" w:themeFill="background1"/>
              </w:tcPr>
            </w:tcPrChange>
          </w:tcPr>
          <w:p w14:paraId="581E3B19" w14:textId="77777777" w:rsidR="00D8591E" w:rsidRPr="0059399A" w:rsidRDefault="00D8591E" w:rsidP="001F5F8E">
            <w:pPr>
              <w:rPr>
                <w:rFonts w:ascii="Arial" w:hAnsi="Arial" w:cs="Arial"/>
                <w:sz w:val="19"/>
                <w:szCs w:val="19"/>
              </w:rPr>
            </w:pPr>
          </w:p>
        </w:tc>
      </w:tr>
      <w:tr w:rsidR="00D8591E" w:rsidRPr="0059399A" w14:paraId="59A63A18" w14:textId="77777777" w:rsidTr="0024782F">
        <w:trPr>
          <w:gridAfter w:val="1"/>
          <w:wAfter w:w="102" w:type="dxa"/>
          <w:jc w:val="center"/>
          <w:trPrChange w:id="210" w:author="Milan Matovič" w:date="2018-12-05T13:40:00Z">
            <w:trPr>
              <w:gridAfter w:val="1"/>
              <w:wAfter w:w="38" w:type="dxa"/>
              <w:jc w:val="center"/>
            </w:trPr>
          </w:trPrChange>
        </w:trPr>
        <w:tc>
          <w:tcPr>
            <w:tcW w:w="3705" w:type="dxa"/>
            <w:gridSpan w:val="9"/>
            <w:tcBorders>
              <w:bottom w:val="nil"/>
            </w:tcBorders>
            <w:shd w:val="clear" w:color="auto" w:fill="B2A1C7" w:themeFill="accent4" w:themeFillTint="99"/>
            <w:tcPrChange w:id="211" w:author="Milan Matovič" w:date="2018-12-05T13:40:00Z">
              <w:tcPr>
                <w:tcW w:w="3754" w:type="dxa"/>
                <w:gridSpan w:val="9"/>
                <w:tcBorders>
                  <w:bottom w:val="nil"/>
                </w:tcBorders>
                <w:shd w:val="clear" w:color="auto" w:fill="B2A1C7" w:themeFill="accent4" w:themeFillTint="99"/>
              </w:tcPr>
            </w:tcPrChange>
          </w:tcPr>
          <w:p w14:paraId="6F6B9661"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40" w:type="dxa"/>
            <w:gridSpan w:val="14"/>
            <w:shd w:val="clear" w:color="auto" w:fill="FFFFFF" w:themeFill="background1"/>
            <w:tcPrChange w:id="212" w:author="Milan Matovič" w:date="2018-12-05T13:40:00Z">
              <w:tcPr>
                <w:tcW w:w="5993" w:type="dxa"/>
                <w:gridSpan w:val="14"/>
                <w:shd w:val="clear" w:color="auto" w:fill="FFFFFF" w:themeFill="background1"/>
              </w:tcPr>
            </w:tcPrChange>
          </w:tcPr>
          <w:p w14:paraId="0D74EC9F" w14:textId="77777777" w:rsidR="00D8591E" w:rsidRPr="0059399A" w:rsidRDefault="00D8591E" w:rsidP="001F5F8E">
            <w:pPr>
              <w:rPr>
                <w:rFonts w:ascii="Arial" w:hAnsi="Arial" w:cs="Arial"/>
                <w:sz w:val="19"/>
                <w:szCs w:val="19"/>
              </w:rPr>
            </w:pPr>
          </w:p>
        </w:tc>
      </w:tr>
      <w:tr w:rsidR="00D8591E" w:rsidRPr="0059399A" w14:paraId="46F7EA1B" w14:textId="77777777" w:rsidTr="0024782F">
        <w:trPr>
          <w:gridAfter w:val="1"/>
          <w:wAfter w:w="102" w:type="dxa"/>
          <w:jc w:val="center"/>
          <w:trPrChange w:id="213" w:author="Milan Matovič" w:date="2018-12-05T13:40:00Z">
            <w:trPr>
              <w:gridAfter w:val="1"/>
              <w:wAfter w:w="38" w:type="dxa"/>
              <w:jc w:val="center"/>
            </w:trPr>
          </w:trPrChange>
        </w:trPr>
        <w:tc>
          <w:tcPr>
            <w:tcW w:w="9645" w:type="dxa"/>
            <w:gridSpan w:val="23"/>
            <w:shd w:val="clear" w:color="auto" w:fill="FFFFFF" w:themeFill="background1"/>
            <w:tcPrChange w:id="214" w:author="Milan Matovič" w:date="2018-12-05T13:40:00Z">
              <w:tcPr>
                <w:tcW w:w="9747" w:type="dxa"/>
                <w:gridSpan w:val="23"/>
                <w:shd w:val="clear" w:color="auto" w:fill="FFFFFF" w:themeFill="background1"/>
              </w:tcPr>
            </w:tcPrChange>
          </w:tcPr>
          <w:p w14:paraId="590F9C9C" w14:textId="77777777" w:rsidR="00D8591E" w:rsidRPr="0059399A" w:rsidRDefault="00D8591E" w:rsidP="001F5F8E">
            <w:pPr>
              <w:rPr>
                <w:rFonts w:ascii="Arial" w:hAnsi="Arial" w:cs="Arial"/>
                <w:sz w:val="19"/>
                <w:szCs w:val="19"/>
              </w:rPr>
            </w:pPr>
          </w:p>
        </w:tc>
      </w:tr>
      <w:tr w:rsidR="00D8591E" w:rsidRPr="0059399A" w14:paraId="25631DE5" w14:textId="77777777" w:rsidTr="0024782F">
        <w:trPr>
          <w:gridAfter w:val="1"/>
          <w:wAfter w:w="102" w:type="dxa"/>
          <w:jc w:val="center"/>
          <w:trPrChange w:id="215" w:author="Milan Matovič" w:date="2018-12-05T13:40:00Z">
            <w:trPr>
              <w:gridAfter w:val="1"/>
              <w:wAfter w:w="38" w:type="dxa"/>
              <w:jc w:val="center"/>
            </w:trPr>
          </w:trPrChange>
        </w:trPr>
        <w:tc>
          <w:tcPr>
            <w:tcW w:w="3705" w:type="dxa"/>
            <w:gridSpan w:val="9"/>
            <w:shd w:val="clear" w:color="auto" w:fill="B2A1C7" w:themeFill="accent4" w:themeFillTint="99"/>
            <w:tcPrChange w:id="216" w:author="Milan Matovič" w:date="2018-12-05T13:40:00Z">
              <w:tcPr>
                <w:tcW w:w="3754" w:type="dxa"/>
                <w:gridSpan w:val="9"/>
                <w:shd w:val="clear" w:color="auto" w:fill="B2A1C7" w:themeFill="accent4" w:themeFillTint="99"/>
              </w:tcPr>
            </w:tcPrChange>
          </w:tcPr>
          <w:p w14:paraId="2FDCFB0E" w14:textId="2213210C" w:rsidR="00D8591E" w:rsidRPr="0059399A" w:rsidRDefault="00D8591E" w:rsidP="0024782F">
            <w:pPr>
              <w:rPr>
                <w:rFonts w:ascii="Arial" w:hAnsi="Arial" w:cs="Arial"/>
                <w:sz w:val="19"/>
                <w:szCs w:val="19"/>
              </w:rPr>
            </w:pPr>
            <w:r w:rsidRPr="0059399A">
              <w:rPr>
                <w:rFonts w:ascii="Arial" w:hAnsi="Arial" w:cs="Arial"/>
                <w:sz w:val="19"/>
                <w:szCs w:val="19"/>
              </w:rPr>
              <w:t>Vypracoval (odborný hodnotiteľ č. 2)</w:t>
            </w:r>
            <w:r w:rsidR="00EA2C9A" w:rsidRPr="00EA2C9A">
              <w:rPr>
                <w:vertAlign w:val="superscript"/>
              </w:rPr>
              <w:t xml:space="preserve"> </w:t>
            </w:r>
            <w:r w:rsidR="00EA2C9A" w:rsidRPr="00EA2C9A">
              <w:rPr>
                <w:rFonts w:ascii="Arial" w:hAnsi="Arial" w:cs="Arial"/>
                <w:sz w:val="19"/>
                <w:szCs w:val="19"/>
                <w:vertAlign w:val="superscript"/>
              </w:rPr>
              <w:footnoteReference w:id="16"/>
            </w:r>
            <w:r w:rsidR="00EA2C9A" w:rsidRPr="00EA2C9A">
              <w:rPr>
                <w:rFonts w:ascii="Arial" w:hAnsi="Arial" w:cs="Arial"/>
                <w:sz w:val="19"/>
                <w:szCs w:val="19"/>
                <w:vertAlign w:val="superscript"/>
              </w:rPr>
              <w:t xml:space="preserve">, </w:t>
            </w:r>
            <w:del w:id="217" w:author="Milan Matovič" w:date="2018-12-05T13:40:00Z">
              <w:r w:rsidR="00EA2C9A" w:rsidRPr="00EA2C9A" w:rsidDel="0024782F">
                <w:rPr>
                  <w:rFonts w:ascii="Arial" w:hAnsi="Arial" w:cs="Arial"/>
                  <w:sz w:val="19"/>
                  <w:szCs w:val="19"/>
                  <w:vertAlign w:val="superscript"/>
                </w:rPr>
                <w:footnoteReference w:id="17"/>
              </w:r>
            </w:del>
            <w:r w:rsidR="00A569F0">
              <w:rPr>
                <w:rFonts w:ascii="Arial" w:hAnsi="Arial" w:cs="Arial"/>
                <w:sz w:val="19"/>
                <w:szCs w:val="19"/>
                <w:vertAlign w:val="superscript"/>
              </w:rPr>
              <w:t>,</w:t>
            </w:r>
            <w:r w:rsidR="00A569F0" w:rsidRPr="00EA2C9A">
              <w:rPr>
                <w:rFonts w:ascii="Arial" w:hAnsi="Arial" w:cs="Arial"/>
                <w:sz w:val="19"/>
                <w:szCs w:val="19"/>
                <w:vertAlign w:val="superscript"/>
              </w:rPr>
              <w:footnoteReference w:id="18"/>
            </w:r>
            <w:r w:rsidRPr="0059399A">
              <w:rPr>
                <w:rFonts w:ascii="Arial" w:hAnsi="Arial" w:cs="Arial"/>
                <w:sz w:val="19"/>
                <w:szCs w:val="19"/>
              </w:rPr>
              <w:t>:</w:t>
            </w:r>
          </w:p>
        </w:tc>
        <w:tc>
          <w:tcPr>
            <w:tcW w:w="5940" w:type="dxa"/>
            <w:gridSpan w:val="14"/>
            <w:shd w:val="clear" w:color="auto" w:fill="FFFFFF" w:themeFill="background1"/>
            <w:tcPrChange w:id="222" w:author="Milan Matovič" w:date="2018-12-05T13:40:00Z">
              <w:tcPr>
                <w:tcW w:w="5993" w:type="dxa"/>
                <w:gridSpan w:val="14"/>
                <w:shd w:val="clear" w:color="auto" w:fill="FFFFFF" w:themeFill="background1"/>
              </w:tcPr>
            </w:tcPrChange>
          </w:tcPr>
          <w:p w14:paraId="4B981B7B" w14:textId="77777777" w:rsidR="00D8591E" w:rsidRPr="0059399A" w:rsidRDefault="00D8591E" w:rsidP="001F5F8E">
            <w:pPr>
              <w:rPr>
                <w:rFonts w:ascii="Arial" w:hAnsi="Arial" w:cs="Arial"/>
                <w:sz w:val="19"/>
                <w:szCs w:val="19"/>
              </w:rPr>
            </w:pPr>
          </w:p>
        </w:tc>
      </w:tr>
      <w:tr w:rsidR="00D8591E" w:rsidRPr="0059399A" w14:paraId="3F460274" w14:textId="77777777" w:rsidTr="0024782F">
        <w:trPr>
          <w:gridAfter w:val="1"/>
          <w:wAfter w:w="102" w:type="dxa"/>
          <w:jc w:val="center"/>
          <w:trPrChange w:id="223" w:author="Milan Matovič" w:date="2018-12-05T13:40:00Z">
            <w:trPr>
              <w:gridAfter w:val="1"/>
              <w:wAfter w:w="38" w:type="dxa"/>
              <w:jc w:val="center"/>
            </w:trPr>
          </w:trPrChange>
        </w:trPr>
        <w:tc>
          <w:tcPr>
            <w:tcW w:w="3705" w:type="dxa"/>
            <w:gridSpan w:val="9"/>
            <w:shd w:val="clear" w:color="auto" w:fill="B2A1C7" w:themeFill="accent4" w:themeFillTint="99"/>
            <w:tcPrChange w:id="224" w:author="Milan Matovič" w:date="2018-12-05T13:40:00Z">
              <w:tcPr>
                <w:tcW w:w="3754" w:type="dxa"/>
                <w:gridSpan w:val="9"/>
                <w:shd w:val="clear" w:color="auto" w:fill="B2A1C7" w:themeFill="accent4" w:themeFillTint="99"/>
              </w:tcPr>
            </w:tcPrChange>
          </w:tcPr>
          <w:p w14:paraId="667E965B"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40" w:type="dxa"/>
            <w:gridSpan w:val="14"/>
            <w:shd w:val="clear" w:color="auto" w:fill="FFFFFF" w:themeFill="background1"/>
            <w:tcPrChange w:id="225" w:author="Milan Matovič" w:date="2018-12-05T13:40:00Z">
              <w:tcPr>
                <w:tcW w:w="5993" w:type="dxa"/>
                <w:gridSpan w:val="14"/>
                <w:shd w:val="clear" w:color="auto" w:fill="FFFFFF" w:themeFill="background1"/>
              </w:tcPr>
            </w:tcPrChange>
          </w:tcPr>
          <w:p w14:paraId="215B1BCB" w14:textId="77777777" w:rsidR="00D8591E" w:rsidRPr="0059399A" w:rsidRDefault="00D8591E" w:rsidP="001F5F8E">
            <w:pPr>
              <w:rPr>
                <w:rFonts w:ascii="Arial" w:hAnsi="Arial" w:cs="Arial"/>
                <w:sz w:val="19"/>
                <w:szCs w:val="19"/>
              </w:rPr>
            </w:pPr>
          </w:p>
        </w:tc>
      </w:tr>
      <w:tr w:rsidR="00D8591E" w:rsidRPr="0059399A" w14:paraId="341F0189" w14:textId="77777777" w:rsidTr="0024782F">
        <w:trPr>
          <w:gridAfter w:val="1"/>
          <w:wAfter w:w="102" w:type="dxa"/>
          <w:jc w:val="center"/>
          <w:trPrChange w:id="226" w:author="Milan Matovič" w:date="2018-12-05T13:40:00Z">
            <w:trPr>
              <w:gridAfter w:val="1"/>
              <w:wAfter w:w="38" w:type="dxa"/>
              <w:jc w:val="center"/>
            </w:trPr>
          </w:trPrChange>
        </w:trPr>
        <w:tc>
          <w:tcPr>
            <w:tcW w:w="3705" w:type="dxa"/>
            <w:gridSpan w:val="9"/>
            <w:tcBorders>
              <w:bottom w:val="nil"/>
            </w:tcBorders>
            <w:shd w:val="clear" w:color="auto" w:fill="B2A1C7" w:themeFill="accent4" w:themeFillTint="99"/>
            <w:tcPrChange w:id="227" w:author="Milan Matovič" w:date="2018-12-05T13:40:00Z">
              <w:tcPr>
                <w:tcW w:w="3754" w:type="dxa"/>
                <w:gridSpan w:val="9"/>
                <w:tcBorders>
                  <w:bottom w:val="nil"/>
                </w:tcBorders>
                <w:shd w:val="clear" w:color="auto" w:fill="B2A1C7" w:themeFill="accent4" w:themeFillTint="99"/>
              </w:tcPr>
            </w:tcPrChange>
          </w:tcPr>
          <w:p w14:paraId="7BD8EF75"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40" w:type="dxa"/>
            <w:gridSpan w:val="14"/>
            <w:shd w:val="clear" w:color="auto" w:fill="FFFFFF" w:themeFill="background1"/>
            <w:tcPrChange w:id="228" w:author="Milan Matovič" w:date="2018-12-05T13:40:00Z">
              <w:tcPr>
                <w:tcW w:w="5993" w:type="dxa"/>
                <w:gridSpan w:val="14"/>
                <w:shd w:val="clear" w:color="auto" w:fill="FFFFFF" w:themeFill="background1"/>
              </w:tcPr>
            </w:tcPrChange>
          </w:tcPr>
          <w:p w14:paraId="4C675B1B" w14:textId="77777777" w:rsidR="00D8591E" w:rsidRPr="0059399A" w:rsidRDefault="00D8591E" w:rsidP="001F5F8E">
            <w:pPr>
              <w:rPr>
                <w:rFonts w:ascii="Arial" w:hAnsi="Arial" w:cs="Arial"/>
                <w:sz w:val="19"/>
                <w:szCs w:val="19"/>
              </w:rPr>
            </w:pPr>
          </w:p>
        </w:tc>
      </w:tr>
      <w:tr w:rsidR="00D8591E" w:rsidRPr="0059399A" w14:paraId="2E0195B8" w14:textId="77777777" w:rsidTr="0024782F">
        <w:trPr>
          <w:gridAfter w:val="1"/>
          <w:wAfter w:w="102" w:type="dxa"/>
          <w:jc w:val="center"/>
          <w:trPrChange w:id="229" w:author="Milan Matovič" w:date="2018-12-05T13:40:00Z">
            <w:trPr>
              <w:gridAfter w:val="1"/>
              <w:wAfter w:w="38" w:type="dxa"/>
              <w:jc w:val="center"/>
            </w:trPr>
          </w:trPrChange>
        </w:trPr>
        <w:tc>
          <w:tcPr>
            <w:tcW w:w="3705" w:type="dxa"/>
            <w:gridSpan w:val="9"/>
            <w:tcBorders>
              <w:bottom w:val="nil"/>
            </w:tcBorders>
            <w:shd w:val="clear" w:color="auto" w:fill="auto"/>
            <w:tcPrChange w:id="230" w:author="Milan Matovič" w:date="2018-12-05T13:40:00Z">
              <w:tcPr>
                <w:tcW w:w="3754" w:type="dxa"/>
                <w:gridSpan w:val="9"/>
                <w:tcBorders>
                  <w:bottom w:val="nil"/>
                </w:tcBorders>
                <w:shd w:val="clear" w:color="auto" w:fill="auto"/>
              </w:tcPr>
            </w:tcPrChange>
          </w:tcPr>
          <w:p w14:paraId="248ABFBC" w14:textId="77777777" w:rsidR="00D8591E" w:rsidRPr="0059399A" w:rsidRDefault="00D8591E" w:rsidP="001F5F8E">
            <w:pPr>
              <w:rPr>
                <w:rFonts w:ascii="Arial" w:hAnsi="Arial" w:cs="Arial"/>
                <w:sz w:val="19"/>
                <w:szCs w:val="19"/>
              </w:rPr>
            </w:pPr>
          </w:p>
        </w:tc>
        <w:tc>
          <w:tcPr>
            <w:tcW w:w="5940" w:type="dxa"/>
            <w:gridSpan w:val="14"/>
            <w:shd w:val="clear" w:color="auto" w:fill="FFFFFF" w:themeFill="background1"/>
            <w:tcPrChange w:id="231" w:author="Milan Matovič" w:date="2018-12-05T13:40:00Z">
              <w:tcPr>
                <w:tcW w:w="5993" w:type="dxa"/>
                <w:gridSpan w:val="14"/>
                <w:shd w:val="clear" w:color="auto" w:fill="FFFFFF" w:themeFill="background1"/>
              </w:tcPr>
            </w:tcPrChange>
          </w:tcPr>
          <w:p w14:paraId="79EA5667" w14:textId="77777777" w:rsidR="00D8591E" w:rsidRPr="0059399A" w:rsidRDefault="00D8591E" w:rsidP="001F5F8E">
            <w:pPr>
              <w:rPr>
                <w:rFonts w:ascii="Arial" w:hAnsi="Arial" w:cs="Arial"/>
                <w:sz w:val="19"/>
                <w:szCs w:val="19"/>
              </w:rPr>
            </w:pPr>
          </w:p>
        </w:tc>
      </w:tr>
      <w:tr w:rsidR="00D8591E" w:rsidRPr="0059399A" w14:paraId="7DCEE705" w14:textId="77777777" w:rsidTr="0024782F">
        <w:trPr>
          <w:gridAfter w:val="1"/>
          <w:wAfter w:w="102" w:type="dxa"/>
          <w:jc w:val="center"/>
          <w:trPrChange w:id="232" w:author="Milan Matovič" w:date="2018-12-05T13:40:00Z">
            <w:trPr>
              <w:gridAfter w:val="1"/>
              <w:wAfter w:w="38" w:type="dxa"/>
              <w:jc w:val="center"/>
            </w:trPr>
          </w:trPrChange>
        </w:trPr>
        <w:tc>
          <w:tcPr>
            <w:tcW w:w="3705" w:type="dxa"/>
            <w:gridSpan w:val="9"/>
            <w:shd w:val="clear" w:color="auto" w:fill="B2A1C7" w:themeFill="accent4" w:themeFillTint="99"/>
            <w:tcPrChange w:id="233" w:author="Milan Matovič" w:date="2018-12-05T13:40:00Z">
              <w:tcPr>
                <w:tcW w:w="3754" w:type="dxa"/>
                <w:gridSpan w:val="9"/>
                <w:shd w:val="clear" w:color="auto" w:fill="B2A1C7" w:themeFill="accent4" w:themeFillTint="99"/>
              </w:tcPr>
            </w:tcPrChange>
          </w:tcPr>
          <w:p w14:paraId="0DD987B1" w14:textId="7082DC18" w:rsidR="00D8591E" w:rsidRPr="00EA2C9A" w:rsidRDefault="00D8591E" w:rsidP="00A569F0">
            <w:pPr>
              <w:rPr>
                <w:rFonts w:ascii="Arial" w:hAnsi="Arial" w:cs="Arial"/>
                <w:sz w:val="19"/>
                <w:szCs w:val="19"/>
              </w:rPr>
            </w:pPr>
            <w:r w:rsidRPr="00EA2C9A">
              <w:rPr>
                <w:rFonts w:ascii="Arial" w:hAnsi="Arial" w:cs="Arial"/>
                <w:sz w:val="19"/>
                <w:szCs w:val="19"/>
              </w:rPr>
              <w:t>Vypracoval (zástupca gestora HP alebo ním poverená osoba</w:t>
            </w:r>
            <w:r w:rsidR="00A569F0">
              <w:rPr>
                <w:rFonts w:ascii="Arial" w:hAnsi="Arial" w:cs="Arial"/>
                <w:sz w:val="19"/>
                <w:szCs w:val="19"/>
                <w:vertAlign w:val="superscript"/>
              </w:rPr>
              <w:t>16,17</w:t>
            </w:r>
            <w:r w:rsidRPr="00EA2C9A">
              <w:rPr>
                <w:rFonts w:ascii="Arial" w:hAnsi="Arial" w:cs="Arial"/>
                <w:sz w:val="19"/>
                <w:szCs w:val="19"/>
              </w:rPr>
              <w:t>):</w:t>
            </w:r>
          </w:p>
        </w:tc>
        <w:tc>
          <w:tcPr>
            <w:tcW w:w="5940" w:type="dxa"/>
            <w:gridSpan w:val="14"/>
            <w:shd w:val="clear" w:color="auto" w:fill="FFFFFF" w:themeFill="background1"/>
            <w:tcPrChange w:id="234" w:author="Milan Matovič" w:date="2018-12-05T13:40:00Z">
              <w:tcPr>
                <w:tcW w:w="5993" w:type="dxa"/>
                <w:gridSpan w:val="14"/>
                <w:shd w:val="clear" w:color="auto" w:fill="FFFFFF" w:themeFill="background1"/>
              </w:tcPr>
            </w:tcPrChange>
          </w:tcPr>
          <w:p w14:paraId="6D374E97" w14:textId="77777777" w:rsidR="00D8591E" w:rsidRPr="009E3CC6" w:rsidRDefault="00D8591E" w:rsidP="001F5F8E">
            <w:pPr>
              <w:rPr>
                <w:rFonts w:ascii="Arial" w:hAnsi="Arial" w:cs="Arial"/>
                <w:sz w:val="19"/>
                <w:szCs w:val="19"/>
                <w:highlight w:val="yellow"/>
              </w:rPr>
            </w:pPr>
          </w:p>
        </w:tc>
      </w:tr>
      <w:tr w:rsidR="00D8591E" w:rsidRPr="0059399A" w14:paraId="7E170542" w14:textId="77777777" w:rsidTr="0024782F">
        <w:trPr>
          <w:gridAfter w:val="1"/>
          <w:wAfter w:w="102" w:type="dxa"/>
          <w:jc w:val="center"/>
          <w:trPrChange w:id="235" w:author="Milan Matovič" w:date="2018-12-05T13:40:00Z">
            <w:trPr>
              <w:gridAfter w:val="1"/>
              <w:wAfter w:w="38" w:type="dxa"/>
              <w:jc w:val="center"/>
            </w:trPr>
          </w:trPrChange>
        </w:trPr>
        <w:tc>
          <w:tcPr>
            <w:tcW w:w="3705" w:type="dxa"/>
            <w:gridSpan w:val="9"/>
            <w:shd w:val="clear" w:color="auto" w:fill="B2A1C7" w:themeFill="accent4" w:themeFillTint="99"/>
            <w:tcPrChange w:id="236" w:author="Milan Matovič" w:date="2018-12-05T13:40:00Z">
              <w:tcPr>
                <w:tcW w:w="3754" w:type="dxa"/>
                <w:gridSpan w:val="9"/>
                <w:shd w:val="clear" w:color="auto" w:fill="B2A1C7" w:themeFill="accent4" w:themeFillTint="99"/>
              </w:tcPr>
            </w:tcPrChange>
          </w:tcPr>
          <w:p w14:paraId="0581A7E0" w14:textId="77777777" w:rsidR="00D8591E" w:rsidRPr="00EA2C9A" w:rsidRDefault="00D8591E" w:rsidP="001F5F8E">
            <w:pPr>
              <w:rPr>
                <w:rFonts w:ascii="Arial" w:hAnsi="Arial" w:cs="Arial"/>
                <w:sz w:val="19"/>
                <w:szCs w:val="19"/>
              </w:rPr>
            </w:pPr>
            <w:r w:rsidRPr="00EA2C9A">
              <w:rPr>
                <w:rFonts w:ascii="Arial" w:hAnsi="Arial" w:cs="Arial"/>
                <w:sz w:val="19"/>
                <w:szCs w:val="19"/>
              </w:rPr>
              <w:t>Dátum:</w:t>
            </w:r>
          </w:p>
        </w:tc>
        <w:tc>
          <w:tcPr>
            <w:tcW w:w="5940" w:type="dxa"/>
            <w:gridSpan w:val="14"/>
            <w:shd w:val="clear" w:color="auto" w:fill="FFFFFF" w:themeFill="background1"/>
            <w:tcPrChange w:id="237" w:author="Milan Matovič" w:date="2018-12-05T13:40:00Z">
              <w:tcPr>
                <w:tcW w:w="5993" w:type="dxa"/>
                <w:gridSpan w:val="14"/>
                <w:shd w:val="clear" w:color="auto" w:fill="FFFFFF" w:themeFill="background1"/>
              </w:tcPr>
            </w:tcPrChange>
          </w:tcPr>
          <w:p w14:paraId="5A11F5FE" w14:textId="77777777" w:rsidR="00D8591E" w:rsidRPr="009E3CC6" w:rsidRDefault="00D8591E" w:rsidP="001F5F8E">
            <w:pPr>
              <w:rPr>
                <w:rFonts w:ascii="Arial" w:hAnsi="Arial" w:cs="Arial"/>
                <w:sz w:val="19"/>
                <w:szCs w:val="19"/>
                <w:highlight w:val="yellow"/>
              </w:rPr>
            </w:pPr>
          </w:p>
        </w:tc>
      </w:tr>
      <w:tr w:rsidR="00D8591E" w:rsidRPr="0059399A" w14:paraId="5841B1CD" w14:textId="77777777" w:rsidTr="0024782F">
        <w:trPr>
          <w:gridAfter w:val="1"/>
          <w:wAfter w:w="102" w:type="dxa"/>
          <w:jc w:val="center"/>
          <w:trPrChange w:id="238" w:author="Milan Matovič" w:date="2018-12-05T13:40:00Z">
            <w:trPr>
              <w:gridAfter w:val="1"/>
              <w:wAfter w:w="38" w:type="dxa"/>
              <w:jc w:val="center"/>
            </w:trPr>
          </w:trPrChange>
        </w:trPr>
        <w:tc>
          <w:tcPr>
            <w:tcW w:w="3705" w:type="dxa"/>
            <w:gridSpan w:val="9"/>
            <w:tcBorders>
              <w:bottom w:val="nil"/>
            </w:tcBorders>
            <w:shd w:val="clear" w:color="auto" w:fill="B2A1C7" w:themeFill="accent4" w:themeFillTint="99"/>
            <w:tcPrChange w:id="239" w:author="Milan Matovič" w:date="2018-12-05T13:40:00Z">
              <w:tcPr>
                <w:tcW w:w="3754" w:type="dxa"/>
                <w:gridSpan w:val="9"/>
                <w:tcBorders>
                  <w:bottom w:val="nil"/>
                </w:tcBorders>
                <w:shd w:val="clear" w:color="auto" w:fill="B2A1C7" w:themeFill="accent4" w:themeFillTint="99"/>
              </w:tcPr>
            </w:tcPrChange>
          </w:tcPr>
          <w:p w14:paraId="5431BC12" w14:textId="77777777" w:rsidR="00D8591E" w:rsidRPr="009E3CC6" w:rsidRDefault="00D8591E" w:rsidP="001F5F8E">
            <w:pPr>
              <w:rPr>
                <w:rFonts w:ascii="Arial" w:hAnsi="Arial" w:cs="Arial"/>
                <w:sz w:val="19"/>
                <w:szCs w:val="19"/>
                <w:highlight w:val="yellow"/>
              </w:rPr>
            </w:pPr>
            <w:r w:rsidRPr="00EA2C9A">
              <w:rPr>
                <w:rFonts w:ascii="Arial" w:hAnsi="Arial" w:cs="Arial"/>
                <w:sz w:val="19"/>
                <w:szCs w:val="19"/>
              </w:rPr>
              <w:t>Podpis:</w:t>
            </w:r>
          </w:p>
        </w:tc>
        <w:tc>
          <w:tcPr>
            <w:tcW w:w="5940" w:type="dxa"/>
            <w:gridSpan w:val="14"/>
            <w:shd w:val="clear" w:color="auto" w:fill="FFFFFF" w:themeFill="background1"/>
            <w:tcPrChange w:id="240" w:author="Milan Matovič" w:date="2018-12-05T13:40:00Z">
              <w:tcPr>
                <w:tcW w:w="5993" w:type="dxa"/>
                <w:gridSpan w:val="14"/>
                <w:shd w:val="clear" w:color="auto" w:fill="FFFFFF" w:themeFill="background1"/>
              </w:tcPr>
            </w:tcPrChange>
          </w:tcPr>
          <w:p w14:paraId="1308EB90" w14:textId="77777777" w:rsidR="00D8591E" w:rsidRPr="009E3CC6" w:rsidRDefault="00D8591E" w:rsidP="001F5F8E">
            <w:pPr>
              <w:rPr>
                <w:rFonts w:ascii="Arial" w:hAnsi="Arial" w:cs="Arial"/>
                <w:sz w:val="19"/>
                <w:szCs w:val="19"/>
                <w:highlight w:val="yellow"/>
              </w:rPr>
            </w:pPr>
          </w:p>
        </w:tc>
      </w:tr>
      <w:tr w:rsidR="00D8591E" w:rsidRPr="0059399A" w14:paraId="2F135B5A" w14:textId="77777777" w:rsidTr="0024782F">
        <w:trPr>
          <w:gridAfter w:val="1"/>
          <w:wAfter w:w="102" w:type="dxa"/>
          <w:jc w:val="center"/>
          <w:trPrChange w:id="241" w:author="Milan Matovič" w:date="2018-12-05T13:40:00Z">
            <w:trPr>
              <w:gridAfter w:val="1"/>
              <w:wAfter w:w="38" w:type="dxa"/>
              <w:jc w:val="center"/>
            </w:trPr>
          </w:trPrChange>
        </w:trPr>
        <w:tc>
          <w:tcPr>
            <w:tcW w:w="3705" w:type="dxa"/>
            <w:gridSpan w:val="9"/>
            <w:shd w:val="clear" w:color="auto" w:fill="auto"/>
            <w:tcPrChange w:id="242" w:author="Milan Matovič" w:date="2018-12-05T13:40:00Z">
              <w:tcPr>
                <w:tcW w:w="3754" w:type="dxa"/>
                <w:gridSpan w:val="9"/>
                <w:shd w:val="clear" w:color="auto" w:fill="auto"/>
              </w:tcPr>
            </w:tcPrChange>
          </w:tcPr>
          <w:p w14:paraId="6B4EF20B" w14:textId="77777777" w:rsidR="00D8591E" w:rsidRPr="0059399A" w:rsidRDefault="00D8591E" w:rsidP="001F5F8E">
            <w:pPr>
              <w:rPr>
                <w:rFonts w:ascii="Arial" w:hAnsi="Arial" w:cs="Arial"/>
                <w:sz w:val="19"/>
                <w:szCs w:val="19"/>
              </w:rPr>
            </w:pPr>
          </w:p>
        </w:tc>
        <w:tc>
          <w:tcPr>
            <w:tcW w:w="5940" w:type="dxa"/>
            <w:gridSpan w:val="14"/>
            <w:shd w:val="clear" w:color="auto" w:fill="FFFFFF" w:themeFill="background1"/>
            <w:tcPrChange w:id="243" w:author="Milan Matovič" w:date="2018-12-05T13:40:00Z">
              <w:tcPr>
                <w:tcW w:w="5993" w:type="dxa"/>
                <w:gridSpan w:val="14"/>
                <w:shd w:val="clear" w:color="auto" w:fill="FFFFFF" w:themeFill="background1"/>
              </w:tcPr>
            </w:tcPrChange>
          </w:tcPr>
          <w:p w14:paraId="4EA87167" w14:textId="77777777" w:rsidR="00D8591E" w:rsidRPr="0059399A" w:rsidRDefault="00D8591E" w:rsidP="001F5F8E">
            <w:pPr>
              <w:rPr>
                <w:rFonts w:ascii="Arial" w:hAnsi="Arial" w:cs="Arial"/>
                <w:sz w:val="19"/>
                <w:szCs w:val="19"/>
              </w:rPr>
            </w:pPr>
          </w:p>
        </w:tc>
      </w:tr>
      <w:tr w:rsidR="00D8591E" w:rsidRPr="0059399A" w14:paraId="6D9CC8AD" w14:textId="77777777" w:rsidTr="0024782F">
        <w:trPr>
          <w:gridAfter w:val="1"/>
          <w:wAfter w:w="102" w:type="dxa"/>
          <w:jc w:val="center"/>
          <w:trPrChange w:id="244" w:author="Milan Matovič" w:date="2018-12-05T13:40:00Z">
            <w:trPr>
              <w:gridAfter w:val="1"/>
              <w:wAfter w:w="38" w:type="dxa"/>
              <w:jc w:val="center"/>
            </w:trPr>
          </w:trPrChange>
        </w:trPr>
        <w:tc>
          <w:tcPr>
            <w:tcW w:w="3705" w:type="dxa"/>
            <w:gridSpan w:val="9"/>
            <w:shd w:val="clear" w:color="auto" w:fill="B2A1C7" w:themeFill="accent4" w:themeFillTint="99"/>
            <w:tcPrChange w:id="245" w:author="Milan Matovič" w:date="2018-12-05T13:40:00Z">
              <w:tcPr>
                <w:tcW w:w="3754" w:type="dxa"/>
                <w:gridSpan w:val="9"/>
                <w:shd w:val="clear" w:color="auto" w:fill="B2A1C7" w:themeFill="accent4" w:themeFillTint="99"/>
              </w:tcPr>
            </w:tcPrChange>
          </w:tcPr>
          <w:p w14:paraId="14A46ADB" w14:textId="6E354FCD" w:rsidR="00D8591E" w:rsidRPr="0059399A" w:rsidRDefault="0024782F" w:rsidP="00A569F0">
            <w:pPr>
              <w:rPr>
                <w:rFonts w:ascii="Arial" w:hAnsi="Arial" w:cs="Arial"/>
                <w:sz w:val="19"/>
                <w:szCs w:val="19"/>
              </w:rPr>
            </w:pPr>
            <w:ins w:id="246" w:author="Milan Matovič" w:date="2018-12-05T13:40:00Z">
              <w:r w:rsidRPr="001530E6">
                <w:rPr>
                  <w:rFonts w:ascii="Arial" w:hAnsi="Arial" w:cs="Arial"/>
                  <w:sz w:val="19"/>
                  <w:szCs w:val="19"/>
                </w:rPr>
                <w:t>Odborné hodnotenie za RO overil</w:t>
              </w:r>
              <w:r w:rsidRPr="001530E6">
                <w:rPr>
                  <w:rFonts w:ascii="Arial" w:hAnsi="Arial" w:cs="Arial"/>
                  <w:sz w:val="19"/>
                  <w:szCs w:val="19"/>
                  <w:vertAlign w:val="superscript"/>
                </w:rPr>
                <w:footnoteReference w:id="19"/>
              </w:r>
              <w:r w:rsidRPr="001530E6">
                <w:rPr>
                  <w:rFonts w:ascii="Arial" w:hAnsi="Arial" w:cs="Arial"/>
                  <w:sz w:val="19"/>
                  <w:szCs w:val="19"/>
                  <w:vertAlign w:val="superscript"/>
                </w:rPr>
                <w:footnoteReference w:id="20"/>
              </w:r>
            </w:ins>
            <w:del w:id="251" w:author="Milan Matovič" w:date="2018-12-05T13:40:00Z">
              <w:r w:rsidR="00D8591E" w:rsidRPr="0059399A" w:rsidDel="0024782F">
                <w:rPr>
                  <w:rFonts w:ascii="Arial" w:hAnsi="Arial" w:cs="Arial"/>
                  <w:sz w:val="19"/>
                  <w:szCs w:val="19"/>
                </w:rPr>
                <w:delText>Výsledky odborného hodnotenia zadal</w:delText>
              </w:r>
              <w:r w:rsidR="00A569F0" w:rsidDel="0024782F">
                <w:rPr>
                  <w:rFonts w:ascii="Arial" w:hAnsi="Arial" w:cs="Arial"/>
                  <w:sz w:val="19"/>
                  <w:szCs w:val="19"/>
                  <w:vertAlign w:val="superscript"/>
                </w:rPr>
                <w:delText>18</w:delText>
              </w:r>
            </w:del>
            <w:r w:rsidR="00D8591E" w:rsidRPr="0059399A">
              <w:rPr>
                <w:rFonts w:ascii="Arial" w:hAnsi="Arial" w:cs="Arial"/>
                <w:sz w:val="19"/>
                <w:szCs w:val="19"/>
              </w:rPr>
              <w:t>:</w:t>
            </w:r>
          </w:p>
        </w:tc>
        <w:tc>
          <w:tcPr>
            <w:tcW w:w="5940" w:type="dxa"/>
            <w:gridSpan w:val="14"/>
            <w:shd w:val="clear" w:color="auto" w:fill="auto"/>
            <w:tcPrChange w:id="252" w:author="Milan Matovič" w:date="2018-12-05T13:40:00Z">
              <w:tcPr>
                <w:tcW w:w="5993" w:type="dxa"/>
                <w:gridSpan w:val="14"/>
                <w:shd w:val="clear" w:color="auto" w:fill="auto"/>
              </w:tcPr>
            </w:tcPrChange>
          </w:tcPr>
          <w:p w14:paraId="02A42143" w14:textId="77777777" w:rsidR="00D8591E" w:rsidRPr="0059399A" w:rsidRDefault="00D8591E" w:rsidP="001F5F8E">
            <w:pPr>
              <w:rPr>
                <w:rFonts w:ascii="Arial" w:hAnsi="Arial" w:cs="Arial"/>
                <w:sz w:val="19"/>
                <w:szCs w:val="19"/>
              </w:rPr>
            </w:pPr>
          </w:p>
        </w:tc>
      </w:tr>
      <w:tr w:rsidR="00D8591E" w:rsidRPr="0059399A" w14:paraId="180B977E" w14:textId="77777777" w:rsidTr="0024782F">
        <w:trPr>
          <w:gridAfter w:val="1"/>
          <w:wAfter w:w="102" w:type="dxa"/>
          <w:jc w:val="center"/>
          <w:trPrChange w:id="253" w:author="Milan Matovič" w:date="2018-12-05T13:40:00Z">
            <w:trPr>
              <w:gridAfter w:val="1"/>
              <w:wAfter w:w="38" w:type="dxa"/>
              <w:jc w:val="center"/>
            </w:trPr>
          </w:trPrChange>
        </w:trPr>
        <w:tc>
          <w:tcPr>
            <w:tcW w:w="3705" w:type="dxa"/>
            <w:gridSpan w:val="9"/>
            <w:shd w:val="clear" w:color="auto" w:fill="B2A1C7" w:themeFill="accent4" w:themeFillTint="99"/>
            <w:tcPrChange w:id="254" w:author="Milan Matovič" w:date="2018-12-05T13:40:00Z">
              <w:tcPr>
                <w:tcW w:w="3754" w:type="dxa"/>
                <w:gridSpan w:val="9"/>
                <w:shd w:val="clear" w:color="auto" w:fill="B2A1C7" w:themeFill="accent4" w:themeFillTint="99"/>
              </w:tcPr>
            </w:tcPrChange>
          </w:tcPr>
          <w:p w14:paraId="32CB7DAD"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40" w:type="dxa"/>
            <w:gridSpan w:val="14"/>
            <w:shd w:val="clear" w:color="auto" w:fill="FFFFFF" w:themeFill="background1"/>
            <w:tcPrChange w:id="255" w:author="Milan Matovič" w:date="2018-12-05T13:40:00Z">
              <w:tcPr>
                <w:tcW w:w="5993" w:type="dxa"/>
                <w:gridSpan w:val="14"/>
                <w:shd w:val="clear" w:color="auto" w:fill="FFFFFF" w:themeFill="background1"/>
              </w:tcPr>
            </w:tcPrChange>
          </w:tcPr>
          <w:p w14:paraId="43A124BF" w14:textId="77777777" w:rsidR="00D8591E" w:rsidRPr="0059399A" w:rsidRDefault="00D8591E" w:rsidP="001F5F8E">
            <w:pPr>
              <w:rPr>
                <w:rFonts w:ascii="Arial" w:hAnsi="Arial" w:cs="Arial"/>
                <w:sz w:val="19"/>
                <w:szCs w:val="19"/>
              </w:rPr>
            </w:pPr>
          </w:p>
        </w:tc>
      </w:tr>
      <w:tr w:rsidR="00D8591E" w:rsidRPr="0059399A" w14:paraId="37613983" w14:textId="77777777" w:rsidTr="0024782F">
        <w:trPr>
          <w:gridAfter w:val="1"/>
          <w:wAfter w:w="102" w:type="dxa"/>
          <w:trHeight w:val="212"/>
          <w:jc w:val="center"/>
          <w:trPrChange w:id="256" w:author="Milan Matovič" w:date="2018-12-05T13:40:00Z">
            <w:trPr>
              <w:gridAfter w:val="1"/>
              <w:wAfter w:w="38" w:type="dxa"/>
              <w:trHeight w:val="212"/>
              <w:jc w:val="center"/>
            </w:trPr>
          </w:trPrChange>
        </w:trPr>
        <w:tc>
          <w:tcPr>
            <w:tcW w:w="3705" w:type="dxa"/>
            <w:gridSpan w:val="9"/>
            <w:tcBorders>
              <w:bottom w:val="single" w:sz="4" w:space="0" w:color="auto"/>
            </w:tcBorders>
            <w:shd w:val="clear" w:color="auto" w:fill="B2A1C7" w:themeFill="accent4" w:themeFillTint="99"/>
            <w:tcPrChange w:id="257" w:author="Milan Matovič" w:date="2018-12-05T13:40:00Z">
              <w:tcPr>
                <w:tcW w:w="3754" w:type="dxa"/>
                <w:gridSpan w:val="9"/>
                <w:tcBorders>
                  <w:bottom w:val="single" w:sz="4" w:space="0" w:color="auto"/>
                </w:tcBorders>
                <w:shd w:val="clear" w:color="auto" w:fill="B2A1C7" w:themeFill="accent4" w:themeFillTint="99"/>
              </w:tcPr>
            </w:tcPrChange>
          </w:tcPr>
          <w:p w14:paraId="0FBF8A07"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40" w:type="dxa"/>
            <w:gridSpan w:val="14"/>
            <w:tcBorders>
              <w:bottom w:val="single" w:sz="4" w:space="0" w:color="auto"/>
            </w:tcBorders>
            <w:shd w:val="clear" w:color="auto" w:fill="FFFFFF" w:themeFill="background1"/>
            <w:tcPrChange w:id="258" w:author="Milan Matovič" w:date="2018-12-05T13:40:00Z">
              <w:tcPr>
                <w:tcW w:w="5993" w:type="dxa"/>
                <w:gridSpan w:val="14"/>
                <w:tcBorders>
                  <w:bottom w:val="single" w:sz="4" w:space="0" w:color="auto"/>
                </w:tcBorders>
                <w:shd w:val="clear" w:color="auto" w:fill="FFFFFF" w:themeFill="background1"/>
              </w:tcPr>
            </w:tcPrChange>
          </w:tcPr>
          <w:p w14:paraId="421EEC6F" w14:textId="77777777" w:rsidR="00D8591E" w:rsidRPr="0059399A" w:rsidRDefault="00D8591E" w:rsidP="001F5F8E">
            <w:pPr>
              <w:rPr>
                <w:rFonts w:ascii="Arial" w:hAnsi="Arial" w:cs="Arial"/>
                <w:sz w:val="19"/>
                <w:szCs w:val="19"/>
              </w:rPr>
            </w:pPr>
          </w:p>
        </w:tc>
      </w:tr>
      <w:tr w:rsidR="00F665A0" w:rsidRPr="0059399A" w14:paraId="702B9B87" w14:textId="77777777" w:rsidTr="0024782F">
        <w:trPr>
          <w:gridAfter w:val="1"/>
          <w:wAfter w:w="102" w:type="dxa"/>
          <w:trHeight w:val="13"/>
          <w:jc w:val="center"/>
          <w:trPrChange w:id="259" w:author="Milan Matovič" w:date="2018-12-05T13:40:00Z">
            <w:trPr>
              <w:gridAfter w:val="1"/>
              <w:wAfter w:w="38" w:type="dxa"/>
              <w:trHeight w:val="13"/>
              <w:jc w:val="center"/>
            </w:trPr>
          </w:trPrChange>
        </w:trPr>
        <w:tc>
          <w:tcPr>
            <w:tcW w:w="3705" w:type="dxa"/>
            <w:gridSpan w:val="9"/>
            <w:tcBorders>
              <w:bottom w:val="nil"/>
            </w:tcBorders>
            <w:shd w:val="clear" w:color="auto" w:fill="B2A1C7" w:themeFill="accent4" w:themeFillTint="99"/>
            <w:tcPrChange w:id="260" w:author="Milan Matovič" w:date="2018-12-05T13:40:00Z">
              <w:tcPr>
                <w:tcW w:w="3754" w:type="dxa"/>
                <w:gridSpan w:val="9"/>
                <w:tcBorders>
                  <w:bottom w:val="nil"/>
                </w:tcBorders>
                <w:shd w:val="clear" w:color="auto" w:fill="B2A1C7" w:themeFill="accent4" w:themeFillTint="99"/>
              </w:tcPr>
            </w:tcPrChange>
          </w:tcPr>
          <w:p w14:paraId="41AB5053" w14:textId="77777777" w:rsidR="00F665A0" w:rsidRPr="0059399A" w:rsidRDefault="00F665A0" w:rsidP="001F5F8E">
            <w:pPr>
              <w:rPr>
                <w:rFonts w:ascii="Arial" w:hAnsi="Arial" w:cs="Arial"/>
                <w:sz w:val="19"/>
                <w:szCs w:val="19"/>
              </w:rPr>
            </w:pPr>
          </w:p>
        </w:tc>
        <w:tc>
          <w:tcPr>
            <w:tcW w:w="5940" w:type="dxa"/>
            <w:gridSpan w:val="14"/>
            <w:shd w:val="clear" w:color="auto" w:fill="FFFFFF" w:themeFill="background1"/>
            <w:tcPrChange w:id="261" w:author="Milan Matovič" w:date="2018-12-05T13:40:00Z">
              <w:tcPr>
                <w:tcW w:w="5993" w:type="dxa"/>
                <w:gridSpan w:val="14"/>
                <w:shd w:val="clear" w:color="auto" w:fill="FFFFFF" w:themeFill="background1"/>
              </w:tcPr>
            </w:tcPrChange>
          </w:tcPr>
          <w:p w14:paraId="643569E0" w14:textId="77777777" w:rsidR="00F665A0" w:rsidRPr="0059399A" w:rsidRDefault="00F665A0" w:rsidP="001F5F8E">
            <w:pPr>
              <w:rPr>
                <w:rFonts w:ascii="Arial" w:hAnsi="Arial" w:cs="Arial"/>
                <w:sz w:val="19"/>
                <w:szCs w:val="19"/>
              </w:rPr>
            </w:pPr>
          </w:p>
        </w:tc>
      </w:tr>
      <w:tr w:rsidR="00D8591E" w:rsidRPr="0059399A" w:rsidDel="0024782F" w14:paraId="11EA19E3" w14:textId="1F9AE15B" w:rsidTr="0024782F">
        <w:trPr>
          <w:gridAfter w:val="1"/>
          <w:wAfter w:w="102" w:type="dxa"/>
          <w:jc w:val="center"/>
          <w:del w:id="262" w:author="Milan Matovič" w:date="2018-12-05T13:40:00Z"/>
          <w:trPrChange w:id="263" w:author="Milan Matovič" w:date="2018-12-05T13:40:00Z">
            <w:trPr>
              <w:gridAfter w:val="1"/>
              <w:wAfter w:w="38" w:type="dxa"/>
              <w:jc w:val="center"/>
            </w:trPr>
          </w:trPrChange>
        </w:trPr>
        <w:tc>
          <w:tcPr>
            <w:tcW w:w="9645" w:type="dxa"/>
            <w:gridSpan w:val="23"/>
            <w:shd w:val="clear" w:color="auto" w:fill="FFFFFF" w:themeFill="background1"/>
            <w:tcPrChange w:id="264" w:author="Milan Matovič" w:date="2018-12-05T13:40:00Z">
              <w:tcPr>
                <w:tcW w:w="9747" w:type="dxa"/>
                <w:gridSpan w:val="23"/>
                <w:shd w:val="clear" w:color="auto" w:fill="FFFFFF" w:themeFill="background1"/>
              </w:tcPr>
            </w:tcPrChange>
          </w:tcPr>
          <w:p w14:paraId="27E8329B" w14:textId="46E378B7" w:rsidR="00D8591E" w:rsidRPr="0059399A" w:rsidDel="0024782F" w:rsidRDefault="00D8591E" w:rsidP="001F5F8E">
            <w:pPr>
              <w:rPr>
                <w:del w:id="265" w:author="Milan Matovič" w:date="2018-12-05T13:40:00Z"/>
                <w:rFonts w:ascii="Arial" w:hAnsi="Arial" w:cs="Arial"/>
                <w:sz w:val="19"/>
                <w:szCs w:val="19"/>
              </w:rPr>
            </w:pPr>
          </w:p>
        </w:tc>
      </w:tr>
      <w:tr w:rsidR="00D8591E" w:rsidRPr="0059399A" w:rsidDel="0024782F" w14:paraId="75588033" w14:textId="43C4A30E" w:rsidTr="0024782F">
        <w:trPr>
          <w:gridAfter w:val="1"/>
          <w:wAfter w:w="102" w:type="dxa"/>
          <w:jc w:val="center"/>
          <w:del w:id="266" w:author="Milan Matovič" w:date="2018-12-05T13:40:00Z"/>
          <w:trPrChange w:id="267" w:author="Milan Matovič" w:date="2018-12-05T13:40:00Z">
            <w:trPr>
              <w:gridAfter w:val="1"/>
              <w:wAfter w:w="38" w:type="dxa"/>
              <w:jc w:val="center"/>
            </w:trPr>
          </w:trPrChange>
        </w:trPr>
        <w:tc>
          <w:tcPr>
            <w:tcW w:w="3705" w:type="dxa"/>
            <w:gridSpan w:val="9"/>
            <w:shd w:val="clear" w:color="auto" w:fill="B2A1C7" w:themeFill="accent4" w:themeFillTint="99"/>
            <w:tcPrChange w:id="268" w:author="Milan Matovič" w:date="2018-12-05T13:40:00Z">
              <w:tcPr>
                <w:tcW w:w="3754" w:type="dxa"/>
                <w:gridSpan w:val="9"/>
                <w:shd w:val="clear" w:color="auto" w:fill="B2A1C7" w:themeFill="accent4" w:themeFillTint="99"/>
              </w:tcPr>
            </w:tcPrChange>
          </w:tcPr>
          <w:p w14:paraId="5CEFC812" w14:textId="2B42B7FD" w:rsidR="00D8591E" w:rsidRPr="0059399A" w:rsidDel="0024782F" w:rsidRDefault="00D8591E" w:rsidP="00A569F0">
            <w:pPr>
              <w:rPr>
                <w:del w:id="269" w:author="Milan Matovič" w:date="2018-12-05T13:40:00Z"/>
                <w:rFonts w:ascii="Arial" w:hAnsi="Arial" w:cs="Arial"/>
                <w:sz w:val="19"/>
                <w:szCs w:val="19"/>
              </w:rPr>
            </w:pPr>
            <w:del w:id="270" w:author="Milan Matovič" w:date="2018-12-05T13:40:00Z">
              <w:r w:rsidRPr="0059399A" w:rsidDel="0024782F">
                <w:rPr>
                  <w:rFonts w:ascii="Arial" w:hAnsi="Arial" w:cs="Arial"/>
                  <w:sz w:val="19"/>
                  <w:szCs w:val="19"/>
                </w:rPr>
                <w:delText>Odborné hodnotenie za RO overil</w:delText>
              </w:r>
              <w:r w:rsidR="00A569F0" w:rsidDel="0024782F">
                <w:rPr>
                  <w:rFonts w:ascii="Arial" w:hAnsi="Arial" w:cs="Arial"/>
                  <w:sz w:val="19"/>
                  <w:szCs w:val="19"/>
                  <w:vertAlign w:val="superscript"/>
                </w:rPr>
                <w:delText>19</w:delText>
              </w:r>
              <w:r w:rsidRPr="0059399A" w:rsidDel="0024782F">
                <w:rPr>
                  <w:rFonts w:ascii="Arial" w:hAnsi="Arial" w:cs="Arial"/>
                  <w:sz w:val="19"/>
                  <w:szCs w:val="19"/>
                </w:rPr>
                <w:delText>:</w:delText>
              </w:r>
            </w:del>
          </w:p>
        </w:tc>
        <w:tc>
          <w:tcPr>
            <w:tcW w:w="5940" w:type="dxa"/>
            <w:gridSpan w:val="14"/>
            <w:shd w:val="clear" w:color="auto" w:fill="FFFFFF" w:themeFill="background1"/>
            <w:tcPrChange w:id="271" w:author="Milan Matovič" w:date="2018-12-05T13:40:00Z">
              <w:tcPr>
                <w:tcW w:w="5993" w:type="dxa"/>
                <w:gridSpan w:val="14"/>
                <w:shd w:val="clear" w:color="auto" w:fill="FFFFFF" w:themeFill="background1"/>
              </w:tcPr>
            </w:tcPrChange>
          </w:tcPr>
          <w:p w14:paraId="75DB33A0" w14:textId="399928F2" w:rsidR="00D8591E" w:rsidRPr="0059399A" w:rsidDel="0024782F" w:rsidRDefault="00D8591E" w:rsidP="001F5F8E">
            <w:pPr>
              <w:rPr>
                <w:del w:id="272" w:author="Milan Matovič" w:date="2018-12-05T13:40:00Z"/>
                <w:rFonts w:ascii="Arial" w:hAnsi="Arial" w:cs="Arial"/>
                <w:sz w:val="19"/>
                <w:szCs w:val="19"/>
              </w:rPr>
            </w:pPr>
          </w:p>
        </w:tc>
      </w:tr>
      <w:tr w:rsidR="00D8591E" w:rsidRPr="0059399A" w:rsidDel="0024782F" w14:paraId="1CB78F13" w14:textId="5491FEFB" w:rsidTr="0024782F">
        <w:trPr>
          <w:gridAfter w:val="1"/>
          <w:wAfter w:w="102" w:type="dxa"/>
          <w:jc w:val="center"/>
          <w:del w:id="273" w:author="Milan Matovič" w:date="2018-12-05T13:40:00Z"/>
          <w:trPrChange w:id="274" w:author="Milan Matovič" w:date="2018-12-05T13:40:00Z">
            <w:trPr>
              <w:gridAfter w:val="1"/>
              <w:wAfter w:w="38" w:type="dxa"/>
              <w:jc w:val="center"/>
            </w:trPr>
          </w:trPrChange>
        </w:trPr>
        <w:tc>
          <w:tcPr>
            <w:tcW w:w="3705" w:type="dxa"/>
            <w:gridSpan w:val="9"/>
            <w:shd w:val="clear" w:color="auto" w:fill="B2A1C7" w:themeFill="accent4" w:themeFillTint="99"/>
            <w:tcPrChange w:id="275" w:author="Milan Matovič" w:date="2018-12-05T13:40:00Z">
              <w:tcPr>
                <w:tcW w:w="3754" w:type="dxa"/>
                <w:gridSpan w:val="9"/>
                <w:shd w:val="clear" w:color="auto" w:fill="B2A1C7" w:themeFill="accent4" w:themeFillTint="99"/>
              </w:tcPr>
            </w:tcPrChange>
          </w:tcPr>
          <w:p w14:paraId="5F3B2720" w14:textId="27B24A59" w:rsidR="00D8591E" w:rsidRPr="0059399A" w:rsidDel="0024782F" w:rsidRDefault="00D8591E" w:rsidP="001F5F8E">
            <w:pPr>
              <w:rPr>
                <w:del w:id="276" w:author="Milan Matovič" w:date="2018-12-05T13:40:00Z"/>
                <w:rFonts w:ascii="Arial" w:hAnsi="Arial" w:cs="Arial"/>
                <w:sz w:val="19"/>
                <w:szCs w:val="19"/>
              </w:rPr>
            </w:pPr>
            <w:del w:id="277" w:author="Milan Matovič" w:date="2018-12-05T13:40:00Z">
              <w:r w:rsidRPr="0059399A" w:rsidDel="0024782F">
                <w:rPr>
                  <w:rFonts w:ascii="Arial" w:hAnsi="Arial" w:cs="Arial"/>
                  <w:sz w:val="19"/>
                  <w:szCs w:val="19"/>
                </w:rPr>
                <w:delText>Dátum:</w:delText>
              </w:r>
            </w:del>
          </w:p>
        </w:tc>
        <w:tc>
          <w:tcPr>
            <w:tcW w:w="5940" w:type="dxa"/>
            <w:gridSpan w:val="14"/>
            <w:shd w:val="clear" w:color="auto" w:fill="FFFFFF" w:themeFill="background1"/>
            <w:tcPrChange w:id="278" w:author="Milan Matovič" w:date="2018-12-05T13:40:00Z">
              <w:tcPr>
                <w:tcW w:w="5993" w:type="dxa"/>
                <w:gridSpan w:val="14"/>
                <w:shd w:val="clear" w:color="auto" w:fill="FFFFFF" w:themeFill="background1"/>
              </w:tcPr>
            </w:tcPrChange>
          </w:tcPr>
          <w:p w14:paraId="7B58E78A" w14:textId="7DDAF911" w:rsidR="00D8591E" w:rsidRPr="0059399A" w:rsidDel="0024782F" w:rsidRDefault="00D8591E" w:rsidP="001F5F8E">
            <w:pPr>
              <w:rPr>
                <w:del w:id="279" w:author="Milan Matovič" w:date="2018-12-05T13:40:00Z"/>
                <w:rFonts w:ascii="Arial" w:hAnsi="Arial" w:cs="Arial"/>
                <w:sz w:val="19"/>
                <w:szCs w:val="19"/>
              </w:rPr>
            </w:pPr>
          </w:p>
        </w:tc>
      </w:tr>
      <w:tr w:rsidR="00D8591E" w:rsidRPr="0059399A" w:rsidDel="0024782F" w14:paraId="58265248" w14:textId="0DEC9A07" w:rsidTr="0024782F">
        <w:trPr>
          <w:gridAfter w:val="1"/>
          <w:wAfter w:w="102" w:type="dxa"/>
          <w:trHeight w:val="256"/>
          <w:jc w:val="center"/>
          <w:del w:id="280" w:author="Milan Matovič" w:date="2018-12-05T13:40:00Z"/>
          <w:trPrChange w:id="281" w:author="Milan Matovič" w:date="2018-12-05T13:40:00Z">
            <w:trPr>
              <w:gridAfter w:val="1"/>
              <w:wAfter w:w="38" w:type="dxa"/>
              <w:trHeight w:val="256"/>
              <w:jc w:val="center"/>
            </w:trPr>
          </w:trPrChange>
        </w:trPr>
        <w:tc>
          <w:tcPr>
            <w:tcW w:w="3705" w:type="dxa"/>
            <w:gridSpan w:val="9"/>
            <w:shd w:val="clear" w:color="auto" w:fill="B2A1C7" w:themeFill="accent4" w:themeFillTint="99"/>
            <w:tcPrChange w:id="282" w:author="Milan Matovič" w:date="2018-12-05T13:40:00Z">
              <w:tcPr>
                <w:tcW w:w="3754" w:type="dxa"/>
                <w:gridSpan w:val="9"/>
                <w:shd w:val="clear" w:color="auto" w:fill="B2A1C7" w:themeFill="accent4" w:themeFillTint="99"/>
              </w:tcPr>
            </w:tcPrChange>
          </w:tcPr>
          <w:p w14:paraId="48F87BC8" w14:textId="2B10E268" w:rsidR="00D8591E" w:rsidRPr="0059399A" w:rsidDel="0024782F" w:rsidRDefault="00D8591E" w:rsidP="001F5F8E">
            <w:pPr>
              <w:rPr>
                <w:del w:id="283" w:author="Milan Matovič" w:date="2018-12-05T13:40:00Z"/>
                <w:rFonts w:ascii="Arial" w:hAnsi="Arial" w:cs="Arial"/>
                <w:sz w:val="19"/>
                <w:szCs w:val="19"/>
              </w:rPr>
            </w:pPr>
            <w:del w:id="284" w:author="Milan Matovič" w:date="2018-12-05T13:40:00Z">
              <w:r w:rsidRPr="0059399A" w:rsidDel="0024782F">
                <w:rPr>
                  <w:rFonts w:ascii="Arial" w:hAnsi="Arial" w:cs="Arial"/>
                  <w:sz w:val="19"/>
                  <w:szCs w:val="19"/>
                </w:rPr>
                <w:delText>Podpis:</w:delText>
              </w:r>
            </w:del>
          </w:p>
        </w:tc>
        <w:tc>
          <w:tcPr>
            <w:tcW w:w="5940" w:type="dxa"/>
            <w:gridSpan w:val="14"/>
            <w:tcPrChange w:id="285" w:author="Milan Matovič" w:date="2018-12-05T13:40:00Z">
              <w:tcPr>
                <w:tcW w:w="5993" w:type="dxa"/>
                <w:gridSpan w:val="14"/>
              </w:tcPr>
            </w:tcPrChange>
          </w:tcPr>
          <w:p w14:paraId="7FB1841D" w14:textId="41CA6E0C" w:rsidR="00D8591E" w:rsidRPr="0059399A" w:rsidDel="0024782F" w:rsidRDefault="00D8591E" w:rsidP="001F5F8E">
            <w:pPr>
              <w:rPr>
                <w:del w:id="286" w:author="Milan Matovič" w:date="2018-12-05T13:40:00Z"/>
                <w:rFonts w:ascii="Arial" w:hAnsi="Arial" w:cs="Arial"/>
                <w:sz w:val="19"/>
                <w:szCs w:val="19"/>
              </w:rPr>
            </w:pPr>
          </w:p>
        </w:tc>
      </w:tr>
    </w:tbl>
    <w:p w14:paraId="512F76D6" w14:textId="77777777" w:rsidR="0059399A" w:rsidRDefault="0059399A" w:rsidP="007A0929">
      <w:pPr>
        <w:rPr>
          <w:rFonts w:ascii="Arial" w:hAnsi="Arial" w:cs="Arial"/>
          <w:sz w:val="19"/>
          <w:szCs w:val="19"/>
        </w:rPr>
      </w:pPr>
    </w:p>
    <w:p w14:paraId="75FC2369" w14:textId="29A68DC6" w:rsidR="00F665A0" w:rsidRDefault="00F665A0" w:rsidP="007A0929">
      <w:pPr>
        <w:rPr>
          <w:rFonts w:ascii="Arial" w:hAnsi="Arial" w:cs="Arial"/>
          <w:sz w:val="19"/>
          <w:szCs w:val="19"/>
        </w:rPr>
      </w:pPr>
    </w:p>
    <w:p w14:paraId="30955D44" w14:textId="77777777" w:rsidR="00F665A0" w:rsidRDefault="00F665A0" w:rsidP="007A0929">
      <w:pPr>
        <w:rPr>
          <w:rFonts w:ascii="Arial" w:hAnsi="Arial" w:cs="Arial"/>
          <w:sz w:val="19"/>
          <w:szCs w:val="19"/>
        </w:rPr>
      </w:pPr>
    </w:p>
    <w:p w14:paraId="34C61B52" w14:textId="77777777" w:rsidR="00F665A0" w:rsidRDefault="00F665A0" w:rsidP="007A0929">
      <w:pPr>
        <w:rPr>
          <w:rFonts w:ascii="Arial" w:hAnsi="Arial" w:cs="Arial"/>
          <w:sz w:val="19"/>
          <w:szCs w:val="19"/>
        </w:rPr>
      </w:pPr>
    </w:p>
    <w:p w14:paraId="12AC4DF3" w14:textId="77777777" w:rsidR="00F665A0" w:rsidRDefault="00F665A0" w:rsidP="007A0929">
      <w:pPr>
        <w:rPr>
          <w:rFonts w:ascii="Arial" w:hAnsi="Arial" w:cs="Arial"/>
          <w:sz w:val="19"/>
          <w:szCs w:val="19"/>
        </w:rPr>
      </w:pPr>
    </w:p>
    <w:p w14:paraId="7C234DA0" w14:textId="77777777" w:rsidR="00F665A0" w:rsidRDefault="00F665A0" w:rsidP="007A0929">
      <w:pPr>
        <w:rPr>
          <w:rFonts w:ascii="Arial" w:hAnsi="Arial" w:cs="Arial"/>
          <w:sz w:val="19"/>
          <w:szCs w:val="19"/>
        </w:rPr>
      </w:pPr>
    </w:p>
    <w:p w14:paraId="62A046BD" w14:textId="77777777" w:rsidR="00F665A0" w:rsidRDefault="00F665A0" w:rsidP="007A0929">
      <w:pPr>
        <w:rPr>
          <w:rFonts w:ascii="Arial" w:hAnsi="Arial" w:cs="Arial"/>
          <w:sz w:val="19"/>
          <w:szCs w:val="19"/>
        </w:rPr>
      </w:pPr>
    </w:p>
    <w:p w14:paraId="021658B3" w14:textId="432DC60D" w:rsidR="00642950" w:rsidRDefault="00642950" w:rsidP="007A0929">
      <w:pPr>
        <w:rPr>
          <w:rFonts w:ascii="Arial" w:hAnsi="Arial" w:cs="Arial"/>
          <w:sz w:val="19"/>
          <w:szCs w:val="19"/>
        </w:rPr>
      </w:pPr>
    </w:p>
    <w:p w14:paraId="497907D1" w14:textId="77777777" w:rsidR="00642950" w:rsidRDefault="00642950" w:rsidP="007A0929">
      <w:pPr>
        <w:rPr>
          <w:rFonts w:ascii="Arial" w:hAnsi="Arial" w:cs="Arial"/>
          <w:sz w:val="19"/>
          <w:szCs w:val="19"/>
        </w:rPr>
      </w:pPr>
    </w:p>
    <w:p w14:paraId="4487E35D" w14:textId="2C24EC70" w:rsidR="00642950" w:rsidRDefault="00642950" w:rsidP="007A0929">
      <w:pPr>
        <w:rPr>
          <w:rFonts w:ascii="Arial" w:hAnsi="Arial" w:cs="Arial"/>
          <w:sz w:val="19"/>
          <w:szCs w:val="19"/>
        </w:rPr>
      </w:pPr>
    </w:p>
    <w:p w14:paraId="23F413BB" w14:textId="77777777" w:rsidR="00F665A0" w:rsidRDefault="00F665A0" w:rsidP="007A0929">
      <w:pPr>
        <w:rPr>
          <w:rFonts w:ascii="Arial" w:hAnsi="Arial" w:cs="Arial"/>
          <w:sz w:val="19"/>
          <w:szCs w:val="19"/>
        </w:rPr>
      </w:pPr>
    </w:p>
    <w:p w14:paraId="7EE089F6" w14:textId="55DB978F" w:rsidR="005F088F" w:rsidRDefault="005F088F" w:rsidP="007A0929">
      <w:pPr>
        <w:rPr>
          <w:rFonts w:ascii="Arial" w:hAnsi="Arial" w:cs="Arial"/>
          <w:sz w:val="19"/>
          <w:szCs w:val="19"/>
        </w:rPr>
      </w:pPr>
    </w:p>
    <w:p w14:paraId="00C30D23" w14:textId="77777777" w:rsidR="005F088F" w:rsidRDefault="005F088F" w:rsidP="007A0929">
      <w:pPr>
        <w:rPr>
          <w:rFonts w:ascii="Arial" w:hAnsi="Arial" w:cs="Arial"/>
          <w:sz w:val="19"/>
          <w:szCs w:val="19"/>
        </w:rPr>
      </w:pPr>
    </w:p>
    <w:p w14:paraId="5888163C" w14:textId="77777777" w:rsidR="00F665A0" w:rsidRDefault="00F665A0" w:rsidP="007A0929">
      <w:pPr>
        <w:rPr>
          <w:rFonts w:ascii="Arial" w:hAnsi="Arial" w:cs="Arial"/>
          <w:sz w:val="19"/>
          <w:szCs w:val="19"/>
        </w:rPr>
      </w:pPr>
    </w:p>
    <w:p w14:paraId="584B96FA" w14:textId="77777777" w:rsidR="00F665A0" w:rsidRDefault="00F665A0" w:rsidP="00F665A0">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57DCE53"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2427"/>
        <w:gridCol w:w="2427"/>
      </w:tblGrid>
      <w:tr w:rsidR="00F665A0" w:rsidRPr="00B2461A" w14:paraId="0BEA8608" w14:textId="77777777" w:rsidTr="009D3E7B">
        <w:trPr>
          <w:trHeight w:val="2000"/>
          <w:jc w:val="center"/>
        </w:trPr>
        <w:tc>
          <w:tcPr>
            <w:tcW w:w="9747" w:type="dxa"/>
            <w:gridSpan w:val="5"/>
            <w:shd w:val="clear" w:color="auto" w:fill="5F497A" w:themeFill="accent4" w:themeFillShade="BF"/>
            <w:vAlign w:val="center"/>
          </w:tcPr>
          <w:p w14:paraId="7105F08F" w14:textId="321D311E" w:rsidR="00F665A0" w:rsidRPr="00F45858" w:rsidRDefault="00F665A0">
            <w:pPr>
              <w:jc w:val="center"/>
              <w:rPr>
                <w:rFonts w:cs="Times New Roman"/>
                <w:b/>
                <w:color w:val="FFFFFF" w:themeColor="background1"/>
                <w:sz w:val="36"/>
                <w:szCs w:val="36"/>
              </w:rPr>
            </w:pPr>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p>
        </w:tc>
      </w:tr>
      <w:tr w:rsidR="00F665A0" w14:paraId="23E9E582" w14:textId="77777777" w:rsidTr="009D3E7B">
        <w:trPr>
          <w:trHeight w:val="330"/>
          <w:jc w:val="center"/>
        </w:trPr>
        <w:tc>
          <w:tcPr>
            <w:tcW w:w="2838" w:type="dxa"/>
            <w:gridSpan w:val="2"/>
          </w:tcPr>
          <w:p w14:paraId="3F24907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8C7CBF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254E1E7D" w14:textId="77777777" w:rsidTr="009D3E7B">
        <w:trPr>
          <w:trHeight w:val="291"/>
          <w:jc w:val="center"/>
        </w:trPr>
        <w:tc>
          <w:tcPr>
            <w:tcW w:w="2838" w:type="dxa"/>
            <w:gridSpan w:val="2"/>
          </w:tcPr>
          <w:p w14:paraId="5F16670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797C016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391EC55E" w14:textId="77777777" w:rsidTr="009D3E7B">
        <w:trPr>
          <w:trHeight w:val="255"/>
          <w:jc w:val="center"/>
        </w:trPr>
        <w:tc>
          <w:tcPr>
            <w:tcW w:w="2838" w:type="dxa"/>
            <w:gridSpan w:val="2"/>
          </w:tcPr>
          <w:p w14:paraId="40F46E1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7C2F2EAE" w14:textId="77777777" w:rsidR="00F665A0" w:rsidRPr="00F45858" w:rsidRDefault="00F665A0" w:rsidP="009D3E7B">
            <w:pPr>
              <w:tabs>
                <w:tab w:val="left" w:pos="1695"/>
              </w:tabs>
              <w:rPr>
                <w:rFonts w:ascii="Arial" w:hAnsi="Arial" w:cs="Arial"/>
                <w:sz w:val="19"/>
                <w:szCs w:val="19"/>
              </w:rPr>
            </w:pPr>
          </w:p>
        </w:tc>
      </w:tr>
      <w:tr w:rsidR="00F665A0" w14:paraId="37AD799D" w14:textId="77777777" w:rsidTr="009D3E7B">
        <w:trPr>
          <w:trHeight w:val="330"/>
          <w:jc w:val="center"/>
        </w:trPr>
        <w:tc>
          <w:tcPr>
            <w:tcW w:w="2838" w:type="dxa"/>
            <w:gridSpan w:val="2"/>
          </w:tcPr>
          <w:p w14:paraId="6C86803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7EF27CDF" w14:textId="77777777" w:rsidR="00F665A0" w:rsidRPr="00F45858" w:rsidRDefault="00F665A0" w:rsidP="009D3E7B">
            <w:pPr>
              <w:tabs>
                <w:tab w:val="left" w:pos="1695"/>
              </w:tabs>
              <w:rPr>
                <w:rFonts w:ascii="Arial" w:hAnsi="Arial" w:cs="Arial"/>
                <w:sz w:val="19"/>
                <w:szCs w:val="19"/>
              </w:rPr>
            </w:pPr>
          </w:p>
        </w:tc>
      </w:tr>
      <w:tr w:rsidR="00F665A0" w14:paraId="1FD8F80E" w14:textId="77777777" w:rsidTr="009D3E7B">
        <w:trPr>
          <w:trHeight w:val="288"/>
          <w:jc w:val="center"/>
        </w:trPr>
        <w:tc>
          <w:tcPr>
            <w:tcW w:w="2838" w:type="dxa"/>
            <w:gridSpan w:val="2"/>
          </w:tcPr>
          <w:p w14:paraId="151F469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6BE3DE6D" w14:textId="77777777" w:rsidR="00F665A0" w:rsidRPr="00F45858" w:rsidRDefault="00F665A0" w:rsidP="009D3E7B">
            <w:pPr>
              <w:tabs>
                <w:tab w:val="left" w:pos="1695"/>
              </w:tabs>
              <w:rPr>
                <w:rFonts w:ascii="Arial" w:hAnsi="Arial" w:cs="Arial"/>
                <w:sz w:val="19"/>
                <w:szCs w:val="19"/>
              </w:rPr>
            </w:pPr>
          </w:p>
        </w:tc>
      </w:tr>
      <w:tr w:rsidR="00F665A0" w14:paraId="69780E5B" w14:textId="77777777" w:rsidTr="009D3E7B">
        <w:trPr>
          <w:trHeight w:val="285"/>
          <w:jc w:val="center"/>
        </w:trPr>
        <w:tc>
          <w:tcPr>
            <w:tcW w:w="2838" w:type="dxa"/>
            <w:gridSpan w:val="2"/>
          </w:tcPr>
          <w:p w14:paraId="61B0FFA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E4DCB2B" w14:textId="77777777" w:rsidR="00F665A0" w:rsidRPr="00F45858" w:rsidRDefault="00F665A0" w:rsidP="009D3E7B">
            <w:pPr>
              <w:tabs>
                <w:tab w:val="left" w:pos="1695"/>
              </w:tabs>
              <w:rPr>
                <w:rFonts w:ascii="Arial" w:hAnsi="Arial" w:cs="Arial"/>
                <w:sz w:val="19"/>
                <w:szCs w:val="19"/>
              </w:rPr>
            </w:pPr>
          </w:p>
        </w:tc>
      </w:tr>
      <w:tr w:rsidR="00F665A0" w14:paraId="0073EA74" w14:textId="77777777" w:rsidTr="009D3E7B">
        <w:trPr>
          <w:trHeight w:val="252"/>
          <w:jc w:val="center"/>
        </w:trPr>
        <w:tc>
          <w:tcPr>
            <w:tcW w:w="2838" w:type="dxa"/>
            <w:gridSpan w:val="2"/>
          </w:tcPr>
          <w:p w14:paraId="3DCB9BD1"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472563D6" w14:textId="77777777" w:rsidR="00F665A0" w:rsidRPr="00F45858" w:rsidRDefault="00F665A0" w:rsidP="009D3E7B">
            <w:pPr>
              <w:tabs>
                <w:tab w:val="left" w:pos="1701"/>
              </w:tabs>
              <w:rPr>
                <w:rFonts w:ascii="Arial" w:hAnsi="Arial" w:cs="Arial"/>
                <w:sz w:val="19"/>
                <w:szCs w:val="19"/>
              </w:rPr>
            </w:pPr>
          </w:p>
        </w:tc>
      </w:tr>
      <w:tr w:rsidR="00642950" w14:paraId="385A9214" w14:textId="77777777" w:rsidTr="00E522BC">
        <w:trPr>
          <w:jc w:val="center"/>
        </w:trPr>
        <w:tc>
          <w:tcPr>
            <w:tcW w:w="554" w:type="dxa"/>
            <w:shd w:val="clear" w:color="auto" w:fill="B2A1C7" w:themeFill="accent4" w:themeFillTint="99"/>
            <w:vAlign w:val="center"/>
          </w:tcPr>
          <w:p w14:paraId="79F61238" w14:textId="77777777" w:rsidR="00642950" w:rsidRPr="00F45858" w:rsidRDefault="0064295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7025E361" w14:textId="77777777" w:rsidR="00642950" w:rsidRPr="00F45858" w:rsidRDefault="0064295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1"/>
            </w:r>
          </w:p>
        </w:tc>
        <w:tc>
          <w:tcPr>
            <w:tcW w:w="2055" w:type="dxa"/>
            <w:shd w:val="clear" w:color="auto" w:fill="B2A1C7" w:themeFill="accent4" w:themeFillTint="99"/>
            <w:vAlign w:val="center"/>
          </w:tcPr>
          <w:p w14:paraId="78910156" w14:textId="77777777" w:rsidR="00642950" w:rsidRPr="00F45858" w:rsidRDefault="0064295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22"/>
            </w:r>
          </w:p>
        </w:tc>
        <w:tc>
          <w:tcPr>
            <w:tcW w:w="2427" w:type="dxa"/>
            <w:shd w:val="clear" w:color="auto" w:fill="B2A1C7" w:themeFill="accent4" w:themeFillTint="99"/>
            <w:vAlign w:val="center"/>
          </w:tcPr>
          <w:p w14:paraId="0DFE1CDE" w14:textId="1745AED4" w:rsidR="00642950" w:rsidRPr="00F45858" w:rsidRDefault="00642950" w:rsidP="009D3E7B">
            <w:pPr>
              <w:jc w:val="center"/>
              <w:rPr>
                <w:rFonts w:ascii="Arial" w:hAnsi="Arial" w:cs="Arial"/>
                <w:b/>
                <w:sz w:val="19"/>
                <w:szCs w:val="19"/>
              </w:rPr>
            </w:pPr>
            <w:r>
              <w:rPr>
                <w:b/>
              </w:rPr>
              <w:t>Výsledok posúdenia</w:t>
            </w:r>
            <w:r>
              <w:rPr>
                <w:rStyle w:val="Odkaznapoznmkupodiarou"/>
              </w:rPr>
              <w:footnoteReference w:id="23"/>
            </w:r>
          </w:p>
        </w:tc>
        <w:tc>
          <w:tcPr>
            <w:tcW w:w="2427" w:type="dxa"/>
            <w:shd w:val="clear" w:color="auto" w:fill="B2A1C7" w:themeFill="accent4" w:themeFillTint="99"/>
            <w:vAlign w:val="center"/>
          </w:tcPr>
          <w:p w14:paraId="41A0293B" w14:textId="3265B11E" w:rsidR="00642950" w:rsidRPr="00F45858" w:rsidRDefault="0064295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24"/>
            </w:r>
          </w:p>
        </w:tc>
      </w:tr>
      <w:tr w:rsidR="00642950" w14:paraId="34988C6F" w14:textId="77777777" w:rsidTr="00B6318F">
        <w:trPr>
          <w:jc w:val="center"/>
        </w:trPr>
        <w:tc>
          <w:tcPr>
            <w:tcW w:w="554" w:type="dxa"/>
            <w:shd w:val="clear" w:color="auto" w:fill="auto"/>
            <w:vAlign w:val="center"/>
          </w:tcPr>
          <w:p w14:paraId="05A2D459"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2B90DF5"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165247027"/>
            <w:placeholder>
              <w:docPart w:val="03DB388AF73F496AB783BF8E7487121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0594F9D" w14:textId="069F0544" w:rsidR="00642950" w:rsidRPr="00F45858" w:rsidRDefault="00642950" w:rsidP="009D3E7B">
                <w:pPr>
                  <w:jc w:val="center"/>
                  <w:rPr>
                    <w:rFonts w:ascii="Arial" w:hAnsi="Arial" w:cs="Arial"/>
                    <w:b/>
                    <w:sz w:val="19"/>
                    <w:szCs w:val="19"/>
                  </w:rPr>
                </w:pPr>
                <w:r w:rsidRPr="00F45858">
                  <w:rPr>
                    <w:rFonts w:ascii="Arial" w:hAnsi="Arial" w:cs="Arial"/>
                    <w:sz w:val="19"/>
                    <w:szCs w:val="19"/>
                  </w:rPr>
                  <w:t xml:space="preserve">Príspevok navrhovaného projektu k cieľom a </w:t>
                </w:r>
                <w:r w:rsidRPr="00F45858">
                  <w:rPr>
                    <w:rFonts w:ascii="Arial" w:hAnsi="Arial" w:cs="Arial"/>
                    <w:sz w:val="19"/>
                    <w:szCs w:val="19"/>
                  </w:rPr>
                  <w:lastRenderedPageBreak/>
                  <w:t>výsledkom OP EVS a PO 1</w:t>
                </w:r>
              </w:p>
            </w:tc>
          </w:sdtContent>
        </w:sdt>
        <w:sdt>
          <w:sdtPr>
            <w:rPr>
              <w:b/>
            </w:rPr>
            <w:id w:val="-2126922832"/>
            <w:placeholder>
              <w:docPart w:val="DFBA53F5020A4E799A5D08AEAE91BCCF"/>
            </w:placeholder>
            <w:showingPlcHdr/>
            <w:comboBox>
              <w:listItem w:displayText="nie (0)" w:value="nie (0)"/>
              <w:listItem w:displayText="áno (1)" w:value="áno (1)"/>
            </w:comboBox>
          </w:sdtPr>
          <w:sdtEndPr/>
          <w:sdtContent>
            <w:tc>
              <w:tcPr>
                <w:tcW w:w="2427" w:type="dxa"/>
                <w:shd w:val="clear" w:color="auto" w:fill="auto"/>
                <w:vAlign w:val="center"/>
              </w:tcPr>
              <w:p w14:paraId="7A2B35D5" w14:textId="377E1EFB" w:rsidR="00642950" w:rsidRPr="00F45858" w:rsidRDefault="00642950" w:rsidP="009D3E7B">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22C9D90D" w14:textId="269696FD" w:rsidR="00642950" w:rsidRPr="00F45858" w:rsidRDefault="00642950" w:rsidP="009D3E7B">
            <w:pPr>
              <w:jc w:val="center"/>
              <w:rPr>
                <w:rFonts w:ascii="Arial" w:hAnsi="Arial" w:cs="Arial"/>
                <w:b/>
                <w:sz w:val="19"/>
                <w:szCs w:val="19"/>
              </w:rPr>
            </w:pPr>
          </w:p>
        </w:tc>
      </w:tr>
      <w:tr w:rsidR="00642950" w14:paraId="6CF423C0" w14:textId="77777777" w:rsidTr="00A20279">
        <w:trPr>
          <w:jc w:val="center"/>
        </w:trPr>
        <w:tc>
          <w:tcPr>
            <w:tcW w:w="554" w:type="dxa"/>
            <w:shd w:val="clear" w:color="auto" w:fill="auto"/>
            <w:vAlign w:val="center"/>
          </w:tcPr>
          <w:p w14:paraId="5B504774"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lastRenderedPageBreak/>
              <w:t>1.2</w:t>
            </w:r>
          </w:p>
        </w:tc>
        <w:tc>
          <w:tcPr>
            <w:tcW w:w="2284" w:type="dxa"/>
            <w:shd w:val="clear" w:color="auto" w:fill="auto"/>
            <w:vAlign w:val="center"/>
          </w:tcPr>
          <w:p w14:paraId="31D211C5" w14:textId="77777777" w:rsidR="00642950" w:rsidRPr="00F45858" w:rsidRDefault="0064295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63008A3B"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b/>
            </w:rPr>
            <w:id w:val="-852719065"/>
            <w:placeholder>
              <w:docPart w:val="4DC61A9458A24DA28BC2DC4A9C397715"/>
            </w:placeholder>
            <w:showingPlcHdr/>
            <w:comboBox>
              <w:listItem w:displayText="nie (0)" w:value="nie (0)"/>
              <w:listItem w:displayText="áno (1)" w:value="áno (1)"/>
            </w:comboBox>
          </w:sdtPr>
          <w:sdtEndPr/>
          <w:sdtContent>
            <w:tc>
              <w:tcPr>
                <w:tcW w:w="2427" w:type="dxa"/>
                <w:shd w:val="clear" w:color="auto" w:fill="auto"/>
                <w:vAlign w:val="center"/>
              </w:tcPr>
              <w:p w14:paraId="13AB086F" w14:textId="0B1611C5" w:rsidR="00642950" w:rsidRPr="00F45858" w:rsidRDefault="00642950" w:rsidP="009D3E7B">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448993B3" w14:textId="1AA6FFAB" w:rsidR="00642950" w:rsidRPr="00F45858" w:rsidRDefault="00642950" w:rsidP="009D3E7B">
            <w:pPr>
              <w:jc w:val="center"/>
              <w:rPr>
                <w:rFonts w:ascii="Arial" w:hAnsi="Arial" w:cs="Arial"/>
                <w:b/>
                <w:sz w:val="19"/>
                <w:szCs w:val="19"/>
              </w:rPr>
            </w:pPr>
          </w:p>
        </w:tc>
      </w:tr>
      <w:tr w:rsidR="00642950" w14:paraId="57E0789C" w14:textId="77777777" w:rsidTr="00AC4B03">
        <w:trPr>
          <w:jc w:val="center"/>
        </w:trPr>
        <w:tc>
          <w:tcPr>
            <w:tcW w:w="554" w:type="dxa"/>
            <w:shd w:val="clear" w:color="auto" w:fill="auto"/>
            <w:vAlign w:val="center"/>
          </w:tcPr>
          <w:p w14:paraId="6D0C61E7"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F14BD27" w14:textId="77777777" w:rsidR="00642950" w:rsidRPr="00F45858" w:rsidRDefault="0064295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29A939BE"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b/>
            </w:rPr>
            <w:id w:val="-1451387464"/>
            <w:placeholder>
              <w:docPart w:val="71B2B95789984999B1578DA6FD300BB5"/>
            </w:placeholder>
            <w:showingPlcHdr/>
            <w:comboBox>
              <w:listItem w:displayText="nie (0)" w:value="nie (0)"/>
              <w:listItem w:displayText="áno (1)" w:value="áno (1)"/>
            </w:comboBox>
          </w:sdtPr>
          <w:sdtEndPr/>
          <w:sdtContent>
            <w:tc>
              <w:tcPr>
                <w:tcW w:w="2427" w:type="dxa"/>
                <w:shd w:val="clear" w:color="auto" w:fill="auto"/>
                <w:vAlign w:val="center"/>
              </w:tcPr>
              <w:p w14:paraId="51EE669F" w14:textId="0D031E73" w:rsidR="00642950" w:rsidRPr="00F45858" w:rsidRDefault="00642950" w:rsidP="009D3E7B">
                <w:pPr>
                  <w:jc w:val="center"/>
                  <w:rPr>
                    <w:rFonts w:ascii="Arial" w:hAnsi="Arial" w:cs="Arial"/>
                    <w:b/>
                    <w:sz w:val="19"/>
                    <w:szCs w:val="19"/>
                  </w:rPr>
                </w:pPr>
                <w:r w:rsidRPr="0037278C">
                  <w:rPr>
                    <w:rStyle w:val="Zstupntext"/>
                  </w:rPr>
                  <w:t>Vyberte položku.</w:t>
                </w:r>
              </w:p>
            </w:tc>
          </w:sdtContent>
        </w:sdt>
        <w:tc>
          <w:tcPr>
            <w:tcW w:w="2427" w:type="dxa"/>
            <w:shd w:val="clear" w:color="auto" w:fill="auto"/>
            <w:vAlign w:val="center"/>
          </w:tcPr>
          <w:p w14:paraId="425BD3FD" w14:textId="015917B0" w:rsidR="00642950" w:rsidRPr="00F45858" w:rsidRDefault="00642950" w:rsidP="009D3E7B">
            <w:pPr>
              <w:jc w:val="center"/>
              <w:rPr>
                <w:rFonts w:ascii="Arial" w:hAnsi="Arial" w:cs="Arial"/>
                <w:b/>
                <w:sz w:val="19"/>
                <w:szCs w:val="19"/>
              </w:rPr>
            </w:pPr>
          </w:p>
        </w:tc>
      </w:tr>
    </w:tbl>
    <w:p w14:paraId="19FAA366" w14:textId="77777777" w:rsidR="00F665A0" w:rsidRDefault="00F665A0" w:rsidP="00F665A0"/>
    <w:tbl>
      <w:tblPr>
        <w:tblStyle w:val="Mriekatabuky"/>
        <w:tblW w:w="9747" w:type="dxa"/>
        <w:jc w:val="center"/>
        <w:tblLook w:val="04A0" w:firstRow="1" w:lastRow="0" w:firstColumn="1" w:lastColumn="0" w:noHBand="0" w:noVBand="1"/>
      </w:tblPr>
      <w:tblGrid>
        <w:gridCol w:w="555"/>
        <w:gridCol w:w="20"/>
        <w:gridCol w:w="1670"/>
        <w:gridCol w:w="213"/>
        <w:gridCol w:w="35"/>
        <w:gridCol w:w="17"/>
        <w:gridCol w:w="12"/>
        <w:gridCol w:w="1229"/>
        <w:gridCol w:w="289"/>
        <w:gridCol w:w="35"/>
        <w:gridCol w:w="36"/>
        <w:gridCol w:w="55"/>
        <w:gridCol w:w="2615"/>
        <w:gridCol w:w="79"/>
        <w:gridCol w:w="32"/>
        <w:gridCol w:w="2784"/>
        <w:gridCol w:w="19"/>
        <w:gridCol w:w="52"/>
      </w:tblGrid>
      <w:tr w:rsidR="00F665A0" w:rsidRPr="00517659" w14:paraId="262E1840" w14:textId="77777777" w:rsidTr="00150554">
        <w:trPr>
          <w:jc w:val="center"/>
        </w:trPr>
        <w:tc>
          <w:tcPr>
            <w:tcW w:w="575" w:type="dxa"/>
            <w:gridSpan w:val="2"/>
            <w:shd w:val="clear" w:color="auto" w:fill="B2A1C7" w:themeFill="accent4" w:themeFillTint="99"/>
            <w:vAlign w:val="center"/>
          </w:tcPr>
          <w:p w14:paraId="3F5B46DD"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670" w:type="dxa"/>
            <w:shd w:val="clear" w:color="auto" w:fill="B2A1C7" w:themeFill="accent4" w:themeFillTint="99"/>
            <w:vAlign w:val="center"/>
          </w:tcPr>
          <w:p w14:paraId="2BBA58B7" w14:textId="4E1F106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9D496B" w:rsidRPr="00B610FC">
              <w:rPr>
                <w:rFonts w:ascii="Arial" w:hAnsi="Arial" w:cs="Arial"/>
                <w:b/>
                <w:sz w:val="19"/>
                <w:szCs w:val="19"/>
                <w:vertAlign w:val="superscript"/>
              </w:rPr>
              <w:t>21</w:t>
            </w:r>
          </w:p>
        </w:tc>
        <w:tc>
          <w:tcPr>
            <w:tcW w:w="1795" w:type="dxa"/>
            <w:gridSpan w:val="6"/>
            <w:shd w:val="clear" w:color="auto" w:fill="B2A1C7" w:themeFill="accent4" w:themeFillTint="99"/>
            <w:vAlign w:val="center"/>
          </w:tcPr>
          <w:p w14:paraId="26EA2273" w14:textId="551CD4D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9D496B" w:rsidRPr="00B610FC">
              <w:rPr>
                <w:rFonts w:ascii="Arial" w:hAnsi="Arial" w:cs="Arial"/>
                <w:b/>
                <w:sz w:val="19"/>
                <w:szCs w:val="19"/>
                <w:vertAlign w:val="superscript"/>
              </w:rPr>
              <w:t>22</w:t>
            </w:r>
          </w:p>
        </w:tc>
        <w:tc>
          <w:tcPr>
            <w:tcW w:w="5707" w:type="dxa"/>
            <w:gridSpan w:val="9"/>
            <w:shd w:val="clear" w:color="auto" w:fill="B2A1C7" w:themeFill="accent4" w:themeFillTint="99"/>
            <w:vAlign w:val="center"/>
          </w:tcPr>
          <w:p w14:paraId="0421F7DA" w14:textId="182B95AA"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14:paraId="113A7B45" w14:textId="77777777" w:rsidTr="00150554">
        <w:tblPrEx>
          <w:tblCellMar>
            <w:left w:w="70" w:type="dxa"/>
            <w:right w:w="70" w:type="dxa"/>
          </w:tblCellMar>
          <w:tblLook w:val="0000" w:firstRow="0" w:lastRow="0" w:firstColumn="0" w:lastColumn="0" w:noHBand="0" w:noVBand="0"/>
        </w:tblPrEx>
        <w:trPr>
          <w:trHeight w:val="720"/>
          <w:jc w:val="center"/>
        </w:trPr>
        <w:tc>
          <w:tcPr>
            <w:tcW w:w="575" w:type="dxa"/>
            <w:gridSpan w:val="2"/>
            <w:vAlign w:val="center"/>
          </w:tcPr>
          <w:p w14:paraId="51650F9D"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1.4</w:t>
            </w:r>
          </w:p>
        </w:tc>
        <w:tc>
          <w:tcPr>
            <w:tcW w:w="1670" w:type="dxa"/>
            <w:vAlign w:val="center"/>
          </w:tcPr>
          <w:p w14:paraId="2D14D500"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95" w:type="dxa"/>
            <w:gridSpan w:val="6"/>
            <w:vAlign w:val="center"/>
          </w:tcPr>
          <w:p w14:paraId="133C281C"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07" w:type="dxa"/>
            <w:gridSpan w:val="9"/>
            <w:vAlign w:val="center"/>
          </w:tcPr>
          <w:p w14:paraId="4898FB70" w14:textId="77777777" w:rsidR="00F665A0" w:rsidRPr="0059399A" w:rsidRDefault="00F665A0" w:rsidP="009D3E7B">
            <w:pPr>
              <w:jc w:val="center"/>
              <w:rPr>
                <w:rFonts w:ascii="Arial" w:hAnsi="Arial" w:cs="Arial"/>
                <w:sz w:val="19"/>
                <w:szCs w:val="19"/>
              </w:rPr>
            </w:pPr>
          </w:p>
          <w:p w14:paraId="2FF2D0A1" w14:textId="77777777" w:rsidR="00F665A0" w:rsidRPr="0059399A" w:rsidRDefault="00F665A0" w:rsidP="009D3E7B">
            <w:pPr>
              <w:jc w:val="center"/>
              <w:rPr>
                <w:rFonts w:ascii="Arial" w:hAnsi="Arial" w:cs="Arial"/>
                <w:sz w:val="19"/>
                <w:szCs w:val="19"/>
              </w:rPr>
            </w:pPr>
          </w:p>
        </w:tc>
      </w:tr>
      <w:tr w:rsidR="00F665A0" w14:paraId="32324E49" w14:textId="77777777" w:rsidTr="00150554">
        <w:tblPrEx>
          <w:tblCellMar>
            <w:left w:w="70" w:type="dxa"/>
            <w:right w:w="70" w:type="dxa"/>
          </w:tblCellMar>
          <w:tblLook w:val="0000" w:firstRow="0" w:lastRow="0" w:firstColumn="0" w:lastColumn="0" w:noHBand="0" w:noVBand="0"/>
        </w:tblPrEx>
        <w:trPr>
          <w:trHeight w:val="572"/>
          <w:jc w:val="center"/>
        </w:trPr>
        <w:tc>
          <w:tcPr>
            <w:tcW w:w="575" w:type="dxa"/>
            <w:gridSpan w:val="2"/>
            <w:vAlign w:val="center"/>
          </w:tcPr>
          <w:p w14:paraId="0B97C42F"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1.5</w:t>
            </w:r>
          </w:p>
        </w:tc>
        <w:tc>
          <w:tcPr>
            <w:tcW w:w="1670" w:type="dxa"/>
            <w:vAlign w:val="center"/>
          </w:tcPr>
          <w:p w14:paraId="584E08CD"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44B4967C" w14:textId="77777777" w:rsidR="00F665A0" w:rsidRPr="0059399A" w:rsidRDefault="00F665A0" w:rsidP="009D3E7B">
            <w:pPr>
              <w:jc w:val="center"/>
              <w:rPr>
                <w:rFonts w:ascii="Arial" w:hAnsi="Arial" w:cs="Arial"/>
                <w:sz w:val="19"/>
                <w:szCs w:val="19"/>
              </w:rPr>
            </w:pPr>
          </w:p>
        </w:tc>
        <w:tc>
          <w:tcPr>
            <w:tcW w:w="1795" w:type="dxa"/>
            <w:gridSpan w:val="6"/>
            <w:vAlign w:val="center"/>
          </w:tcPr>
          <w:p w14:paraId="5EFDF01B"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07" w:type="dxa"/>
            <w:gridSpan w:val="9"/>
            <w:vAlign w:val="center"/>
          </w:tcPr>
          <w:p w14:paraId="6C732D04" w14:textId="77777777" w:rsidR="00F665A0" w:rsidRPr="0059399A" w:rsidRDefault="00F665A0" w:rsidP="009D3E7B">
            <w:pPr>
              <w:jc w:val="center"/>
              <w:rPr>
                <w:rFonts w:ascii="Arial" w:hAnsi="Arial" w:cs="Arial"/>
                <w:sz w:val="19"/>
                <w:szCs w:val="19"/>
              </w:rPr>
            </w:pPr>
          </w:p>
          <w:p w14:paraId="1992DCEE" w14:textId="77777777" w:rsidR="00F665A0" w:rsidRPr="0059399A" w:rsidRDefault="00F665A0" w:rsidP="009D3E7B">
            <w:pPr>
              <w:jc w:val="center"/>
              <w:rPr>
                <w:rFonts w:ascii="Arial" w:hAnsi="Arial" w:cs="Arial"/>
                <w:sz w:val="19"/>
                <w:szCs w:val="19"/>
              </w:rPr>
            </w:pPr>
          </w:p>
        </w:tc>
      </w:tr>
      <w:tr w:rsidR="00F665A0" w14:paraId="666E7BA2" w14:textId="77777777" w:rsidTr="00150554">
        <w:tblPrEx>
          <w:tblCellMar>
            <w:left w:w="70" w:type="dxa"/>
            <w:right w:w="70" w:type="dxa"/>
          </w:tblCellMar>
          <w:tblLook w:val="0000" w:firstRow="0" w:lastRow="0" w:firstColumn="0" w:lastColumn="0" w:noHBand="0" w:noVBand="0"/>
        </w:tblPrEx>
        <w:trPr>
          <w:trHeight w:val="650"/>
          <w:jc w:val="center"/>
        </w:trPr>
        <w:tc>
          <w:tcPr>
            <w:tcW w:w="575" w:type="dxa"/>
            <w:gridSpan w:val="2"/>
            <w:vAlign w:val="center"/>
          </w:tcPr>
          <w:p w14:paraId="4EF2065C"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1.6</w:t>
            </w:r>
          </w:p>
        </w:tc>
        <w:tc>
          <w:tcPr>
            <w:tcW w:w="1670" w:type="dxa"/>
            <w:vAlign w:val="center"/>
          </w:tcPr>
          <w:p w14:paraId="35EAC7F9"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95" w:type="dxa"/>
            <w:gridSpan w:val="6"/>
            <w:vAlign w:val="center"/>
          </w:tcPr>
          <w:p w14:paraId="0B06590D"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07" w:type="dxa"/>
            <w:gridSpan w:val="9"/>
            <w:vAlign w:val="center"/>
          </w:tcPr>
          <w:p w14:paraId="7B32C9A3" w14:textId="77777777" w:rsidR="00F665A0" w:rsidRPr="0059399A" w:rsidRDefault="00F665A0" w:rsidP="009D3E7B">
            <w:pPr>
              <w:jc w:val="center"/>
              <w:rPr>
                <w:rFonts w:ascii="Arial" w:hAnsi="Arial" w:cs="Arial"/>
                <w:sz w:val="19"/>
                <w:szCs w:val="19"/>
              </w:rPr>
            </w:pPr>
          </w:p>
        </w:tc>
      </w:tr>
      <w:tr w:rsidR="00F665A0" w14:paraId="7F462E95" w14:textId="77777777" w:rsidTr="00150554">
        <w:tblPrEx>
          <w:tblCellMar>
            <w:left w:w="70" w:type="dxa"/>
            <w:right w:w="70" w:type="dxa"/>
          </w:tblCellMar>
          <w:tblLook w:val="0000" w:firstRow="0" w:lastRow="0" w:firstColumn="0" w:lastColumn="0" w:noHBand="0" w:noVBand="0"/>
        </w:tblPrEx>
        <w:trPr>
          <w:trHeight w:val="635"/>
          <w:jc w:val="center"/>
        </w:trPr>
        <w:tc>
          <w:tcPr>
            <w:tcW w:w="575" w:type="dxa"/>
            <w:gridSpan w:val="2"/>
            <w:vAlign w:val="center"/>
          </w:tcPr>
          <w:p w14:paraId="3789D4C9"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1.7</w:t>
            </w:r>
          </w:p>
          <w:p w14:paraId="3DB5022E" w14:textId="77777777" w:rsidR="00F665A0" w:rsidRPr="0059399A" w:rsidRDefault="00F665A0" w:rsidP="009D3E7B">
            <w:pPr>
              <w:spacing w:after="200" w:line="276" w:lineRule="auto"/>
              <w:jc w:val="center"/>
              <w:rPr>
                <w:rFonts w:ascii="Arial" w:hAnsi="Arial" w:cs="Arial"/>
                <w:sz w:val="19"/>
                <w:szCs w:val="19"/>
              </w:rPr>
            </w:pPr>
          </w:p>
        </w:tc>
        <w:tc>
          <w:tcPr>
            <w:tcW w:w="1670" w:type="dxa"/>
            <w:vAlign w:val="center"/>
          </w:tcPr>
          <w:p w14:paraId="64216C69"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95" w:type="dxa"/>
            <w:gridSpan w:val="6"/>
            <w:vAlign w:val="center"/>
          </w:tcPr>
          <w:p w14:paraId="7148DFD8"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07" w:type="dxa"/>
            <w:gridSpan w:val="9"/>
            <w:vAlign w:val="center"/>
          </w:tcPr>
          <w:p w14:paraId="35830AE8" w14:textId="77777777" w:rsidR="00F665A0" w:rsidRPr="0059399A" w:rsidRDefault="00F665A0" w:rsidP="009D3E7B">
            <w:pPr>
              <w:jc w:val="center"/>
              <w:rPr>
                <w:rFonts w:ascii="Arial" w:hAnsi="Arial" w:cs="Arial"/>
                <w:sz w:val="19"/>
                <w:szCs w:val="19"/>
              </w:rPr>
            </w:pPr>
          </w:p>
        </w:tc>
      </w:tr>
      <w:tr w:rsidR="0080693F" w:rsidRPr="00F45858" w14:paraId="30EEB700" w14:textId="77777777" w:rsidTr="00150554">
        <w:trPr>
          <w:gridAfter w:val="2"/>
          <w:wAfter w:w="71" w:type="dxa"/>
          <w:jc w:val="center"/>
        </w:trPr>
        <w:tc>
          <w:tcPr>
            <w:tcW w:w="555" w:type="dxa"/>
            <w:shd w:val="clear" w:color="auto" w:fill="B2A1C7" w:themeFill="accent4" w:themeFillTint="99"/>
            <w:vAlign w:val="center"/>
          </w:tcPr>
          <w:p w14:paraId="42761532" w14:textId="77777777" w:rsidR="0080693F" w:rsidRPr="00F45858" w:rsidRDefault="0080693F" w:rsidP="009D3E7B">
            <w:pPr>
              <w:jc w:val="center"/>
              <w:rPr>
                <w:rFonts w:ascii="Arial" w:hAnsi="Arial" w:cs="Arial"/>
                <w:b/>
                <w:sz w:val="19"/>
                <w:szCs w:val="19"/>
              </w:rPr>
            </w:pPr>
            <w:r w:rsidRPr="00F45858">
              <w:rPr>
                <w:rFonts w:ascii="Arial" w:hAnsi="Arial" w:cs="Arial"/>
                <w:b/>
                <w:sz w:val="19"/>
                <w:szCs w:val="19"/>
              </w:rPr>
              <w:t>P.č.</w:t>
            </w:r>
          </w:p>
        </w:tc>
        <w:tc>
          <w:tcPr>
            <w:tcW w:w="1938" w:type="dxa"/>
            <w:gridSpan w:val="4"/>
            <w:shd w:val="clear" w:color="auto" w:fill="B2A1C7" w:themeFill="accent4" w:themeFillTint="99"/>
            <w:vAlign w:val="center"/>
          </w:tcPr>
          <w:p w14:paraId="4717FDCC" w14:textId="2254AA7B" w:rsidR="0080693F" w:rsidRPr="00F45858" w:rsidRDefault="0080693F" w:rsidP="009D3E7B">
            <w:pPr>
              <w:jc w:val="center"/>
              <w:rPr>
                <w:rFonts w:ascii="Arial" w:hAnsi="Arial" w:cs="Arial"/>
                <w:b/>
                <w:sz w:val="19"/>
                <w:szCs w:val="19"/>
              </w:rPr>
            </w:pPr>
            <w:r w:rsidRPr="00F45858">
              <w:rPr>
                <w:rFonts w:ascii="Arial" w:hAnsi="Arial" w:cs="Arial"/>
                <w:b/>
                <w:sz w:val="19"/>
                <w:szCs w:val="19"/>
              </w:rPr>
              <w:t>Vylučujúce hodnotiace kritériá</w:t>
            </w:r>
            <w:r w:rsidRPr="00421A26">
              <w:rPr>
                <w:rStyle w:val="Odkaznapoznmkupodiarou"/>
                <w:rFonts w:ascii="Arial" w:hAnsi="Arial" w:cs="Arial"/>
                <w:b/>
                <w:sz w:val="19"/>
                <w:szCs w:val="19"/>
              </w:rPr>
              <w:t>2</w:t>
            </w:r>
            <w:r w:rsidRPr="00B610FC">
              <w:rPr>
                <w:rFonts w:ascii="Arial" w:hAnsi="Arial" w:cs="Arial"/>
                <w:b/>
                <w:sz w:val="19"/>
                <w:szCs w:val="19"/>
                <w:vertAlign w:val="superscript"/>
              </w:rPr>
              <w:t>1</w:t>
            </w:r>
          </w:p>
        </w:tc>
        <w:tc>
          <w:tcPr>
            <w:tcW w:w="1618" w:type="dxa"/>
            <w:gridSpan w:val="6"/>
            <w:shd w:val="clear" w:color="auto" w:fill="B2A1C7" w:themeFill="accent4" w:themeFillTint="99"/>
            <w:vAlign w:val="center"/>
          </w:tcPr>
          <w:p w14:paraId="7E7064C1" w14:textId="0F6653D7" w:rsidR="0080693F" w:rsidRPr="00F45858" w:rsidRDefault="0080693F">
            <w:pPr>
              <w:jc w:val="center"/>
              <w:rPr>
                <w:rFonts w:ascii="Arial" w:hAnsi="Arial" w:cs="Arial"/>
                <w:b/>
                <w:sz w:val="19"/>
                <w:szCs w:val="19"/>
              </w:rPr>
            </w:pPr>
            <w:r w:rsidRPr="00F45858">
              <w:rPr>
                <w:rFonts w:ascii="Arial" w:hAnsi="Arial" w:cs="Arial"/>
                <w:b/>
                <w:sz w:val="19"/>
                <w:szCs w:val="19"/>
              </w:rPr>
              <w:t>Hodnotená oblasť</w:t>
            </w:r>
            <w:r w:rsidRPr="00B610FC">
              <w:rPr>
                <w:rStyle w:val="Odkaznapoznmkupodiarou"/>
                <w:b/>
              </w:rPr>
              <w:t>2</w:t>
            </w:r>
            <w:r w:rsidRPr="00B610FC">
              <w:rPr>
                <w:b/>
                <w:vertAlign w:val="superscript"/>
              </w:rPr>
              <w:t>2</w:t>
            </w:r>
          </w:p>
        </w:tc>
        <w:tc>
          <w:tcPr>
            <w:tcW w:w="2670" w:type="dxa"/>
            <w:gridSpan w:val="2"/>
            <w:shd w:val="clear" w:color="auto" w:fill="B2A1C7" w:themeFill="accent4" w:themeFillTint="99"/>
            <w:vAlign w:val="center"/>
          </w:tcPr>
          <w:p w14:paraId="12ACB0DC" w14:textId="01ABC8F5" w:rsidR="0080693F" w:rsidRPr="00F45858" w:rsidRDefault="0080693F">
            <w:pPr>
              <w:jc w:val="center"/>
              <w:rPr>
                <w:rFonts w:ascii="Arial" w:hAnsi="Arial" w:cs="Arial"/>
                <w:b/>
                <w:sz w:val="19"/>
                <w:szCs w:val="19"/>
              </w:rPr>
            </w:pPr>
            <w:r>
              <w:rPr>
                <w:b/>
              </w:rPr>
              <w:t>Výsledok posúdenia</w:t>
            </w:r>
            <w:r>
              <w:rPr>
                <w:rStyle w:val="Odkaznapoznmkupodiarou"/>
              </w:rPr>
              <w:footnoteReference w:id="25"/>
            </w:r>
          </w:p>
        </w:tc>
        <w:tc>
          <w:tcPr>
            <w:tcW w:w="2895" w:type="dxa"/>
            <w:gridSpan w:val="3"/>
            <w:shd w:val="clear" w:color="auto" w:fill="B2A1C7" w:themeFill="accent4" w:themeFillTint="99"/>
            <w:vAlign w:val="center"/>
          </w:tcPr>
          <w:p w14:paraId="0F14EDAD" w14:textId="2F7568BB" w:rsidR="0080693F" w:rsidRPr="00F45858" w:rsidRDefault="0080693F">
            <w:pPr>
              <w:jc w:val="center"/>
              <w:rPr>
                <w:rFonts w:ascii="Arial" w:hAnsi="Arial" w:cs="Arial"/>
                <w:b/>
                <w:sz w:val="19"/>
                <w:szCs w:val="19"/>
              </w:rPr>
            </w:pPr>
            <w:r w:rsidRPr="00F45858">
              <w:rPr>
                <w:rFonts w:ascii="Arial" w:hAnsi="Arial" w:cs="Arial"/>
                <w:b/>
                <w:sz w:val="19"/>
                <w:szCs w:val="19"/>
              </w:rPr>
              <w:t>Komentár</w:t>
            </w:r>
            <w:r w:rsidRPr="00B610FC">
              <w:rPr>
                <w:vertAlign w:val="superscript"/>
              </w:rPr>
              <w:t>23</w:t>
            </w:r>
          </w:p>
        </w:tc>
      </w:tr>
      <w:tr w:rsidR="0080693F" w:rsidRPr="00F45858" w14:paraId="6E524CA3" w14:textId="77777777" w:rsidTr="00150554">
        <w:trPr>
          <w:gridAfter w:val="2"/>
          <w:wAfter w:w="71" w:type="dxa"/>
          <w:jc w:val="center"/>
        </w:trPr>
        <w:tc>
          <w:tcPr>
            <w:tcW w:w="555" w:type="dxa"/>
            <w:shd w:val="clear" w:color="auto" w:fill="auto"/>
            <w:vAlign w:val="center"/>
          </w:tcPr>
          <w:p w14:paraId="50EF5AD5" w14:textId="77777777" w:rsidR="0080693F" w:rsidRPr="00F45858" w:rsidRDefault="0080693F" w:rsidP="009D3E7B">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38" w:type="dxa"/>
            <w:gridSpan w:val="4"/>
            <w:shd w:val="clear" w:color="auto" w:fill="auto"/>
            <w:vAlign w:val="center"/>
          </w:tcPr>
          <w:p w14:paraId="097C836F" w14:textId="77777777" w:rsidR="0080693F" w:rsidRPr="00F45858" w:rsidRDefault="0080693F" w:rsidP="009D3E7B">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244583108"/>
            <w:placeholder>
              <w:docPart w:val="20551642E8D445448AE8AFDA527022A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18" w:type="dxa"/>
                <w:gridSpan w:val="6"/>
                <w:shd w:val="clear" w:color="auto" w:fill="auto"/>
                <w:vAlign w:val="center"/>
              </w:tcPr>
              <w:p w14:paraId="08CAFBF0" w14:textId="404F33EE" w:rsidR="0080693F" w:rsidRPr="00F45858" w:rsidRDefault="0080693F" w:rsidP="009D3E7B">
                <w:pPr>
                  <w:jc w:val="center"/>
                  <w:rPr>
                    <w:rFonts w:ascii="Arial" w:hAnsi="Arial" w:cs="Arial"/>
                    <w:b/>
                    <w:sz w:val="19"/>
                    <w:szCs w:val="19"/>
                  </w:rPr>
                </w:pPr>
                <w:r>
                  <w:rPr>
                    <w:rFonts w:ascii="Arial" w:hAnsi="Arial" w:cs="Arial"/>
                    <w:sz w:val="19"/>
                    <w:szCs w:val="19"/>
                  </w:rPr>
                  <w:t>Navrhovaný spôsob realizácie projektu</w:t>
                </w:r>
              </w:p>
            </w:tc>
          </w:sdtContent>
        </w:sdt>
        <w:sdt>
          <w:sdtPr>
            <w:rPr>
              <w:b/>
            </w:rPr>
            <w:id w:val="583735036"/>
            <w:placeholder>
              <w:docPart w:val="BD83C320A7224BC2AC6AD719B86CE545"/>
            </w:placeholder>
            <w:showingPlcHdr/>
            <w:comboBox>
              <w:listItem w:displayText="nie (0)" w:value="nie (0)"/>
              <w:listItem w:displayText="áno (1)" w:value="áno (1)"/>
            </w:comboBox>
          </w:sdtPr>
          <w:sdtEndPr/>
          <w:sdtContent>
            <w:tc>
              <w:tcPr>
                <w:tcW w:w="2670" w:type="dxa"/>
                <w:gridSpan w:val="2"/>
                <w:shd w:val="clear" w:color="auto" w:fill="auto"/>
                <w:vAlign w:val="center"/>
              </w:tcPr>
              <w:p w14:paraId="567BCED0" w14:textId="1096EF17" w:rsidR="0080693F" w:rsidRPr="00F45858" w:rsidRDefault="0080693F" w:rsidP="009D3E7B">
                <w:pPr>
                  <w:jc w:val="center"/>
                  <w:rPr>
                    <w:rFonts w:ascii="Arial" w:hAnsi="Arial" w:cs="Arial"/>
                    <w:b/>
                    <w:sz w:val="19"/>
                    <w:szCs w:val="19"/>
                  </w:rPr>
                </w:pPr>
                <w:r w:rsidRPr="0037278C">
                  <w:rPr>
                    <w:rStyle w:val="Zstupntext"/>
                  </w:rPr>
                  <w:t>Vyberte položku.</w:t>
                </w:r>
              </w:p>
            </w:tc>
          </w:sdtContent>
        </w:sdt>
        <w:tc>
          <w:tcPr>
            <w:tcW w:w="2895" w:type="dxa"/>
            <w:gridSpan w:val="3"/>
            <w:shd w:val="clear" w:color="auto" w:fill="auto"/>
            <w:vAlign w:val="center"/>
          </w:tcPr>
          <w:p w14:paraId="3F7E60BF" w14:textId="6B347510" w:rsidR="0080693F" w:rsidRPr="00F45858" w:rsidRDefault="0080693F" w:rsidP="009D3E7B">
            <w:pPr>
              <w:jc w:val="center"/>
              <w:rPr>
                <w:rFonts w:ascii="Arial" w:hAnsi="Arial" w:cs="Arial"/>
                <w:b/>
                <w:sz w:val="19"/>
                <w:szCs w:val="19"/>
              </w:rPr>
            </w:pPr>
          </w:p>
        </w:tc>
      </w:tr>
      <w:tr w:rsidR="00F665A0" w:rsidRPr="0059399A" w14:paraId="7403D9C8" w14:textId="77777777" w:rsidTr="00150554">
        <w:trPr>
          <w:gridAfter w:val="2"/>
          <w:wAfter w:w="71" w:type="dxa"/>
          <w:jc w:val="center"/>
        </w:trPr>
        <w:tc>
          <w:tcPr>
            <w:tcW w:w="555" w:type="dxa"/>
            <w:shd w:val="clear" w:color="auto" w:fill="B2A1C7" w:themeFill="accent4" w:themeFillTint="99"/>
            <w:vAlign w:val="center"/>
          </w:tcPr>
          <w:p w14:paraId="6652ED78"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55" w:type="dxa"/>
            <w:gridSpan w:val="5"/>
            <w:shd w:val="clear" w:color="auto" w:fill="B2A1C7" w:themeFill="accent4" w:themeFillTint="99"/>
            <w:vAlign w:val="center"/>
          </w:tcPr>
          <w:p w14:paraId="166CEFEF" w14:textId="56E9E03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565" w:type="dxa"/>
            <w:gridSpan w:val="4"/>
            <w:shd w:val="clear" w:color="auto" w:fill="B2A1C7" w:themeFill="accent4" w:themeFillTint="99"/>
            <w:vAlign w:val="center"/>
          </w:tcPr>
          <w:p w14:paraId="6C3D6768" w14:textId="1581CA9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01" w:type="dxa"/>
            <w:gridSpan w:val="6"/>
            <w:shd w:val="clear" w:color="auto" w:fill="B2A1C7" w:themeFill="accent4" w:themeFillTint="99"/>
            <w:vAlign w:val="center"/>
          </w:tcPr>
          <w:p w14:paraId="35255392" w14:textId="177EC4A3"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rsidRPr="0059399A" w14:paraId="73F86ED9" w14:textId="77777777" w:rsidTr="00150554">
        <w:tblPrEx>
          <w:tblCellMar>
            <w:left w:w="70" w:type="dxa"/>
            <w:right w:w="70" w:type="dxa"/>
          </w:tblCellMar>
          <w:tblLook w:val="0000" w:firstRow="0" w:lastRow="0" w:firstColumn="0" w:lastColumn="0" w:noHBand="0" w:noVBand="0"/>
        </w:tblPrEx>
        <w:trPr>
          <w:gridAfter w:val="2"/>
          <w:wAfter w:w="71" w:type="dxa"/>
          <w:trHeight w:val="720"/>
          <w:jc w:val="center"/>
        </w:trPr>
        <w:tc>
          <w:tcPr>
            <w:tcW w:w="555" w:type="dxa"/>
            <w:vAlign w:val="center"/>
          </w:tcPr>
          <w:p w14:paraId="52C6D460"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2.2</w:t>
            </w:r>
          </w:p>
        </w:tc>
        <w:tc>
          <w:tcPr>
            <w:tcW w:w="1955" w:type="dxa"/>
            <w:gridSpan w:val="5"/>
            <w:vAlign w:val="center"/>
          </w:tcPr>
          <w:p w14:paraId="30CE577E"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306283510"/>
            <w:placeholder>
              <w:docPart w:val="5292A39879074DFB9ABE0B948F0B517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65" w:type="dxa"/>
                <w:gridSpan w:val="4"/>
                <w:vAlign w:val="center"/>
              </w:tcPr>
              <w:p w14:paraId="76FF56D6" w14:textId="032D4FB0"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601" w:type="dxa"/>
            <w:gridSpan w:val="6"/>
            <w:vAlign w:val="center"/>
          </w:tcPr>
          <w:p w14:paraId="54950548" w14:textId="77777777" w:rsidR="00F665A0" w:rsidRPr="0059399A" w:rsidRDefault="00F665A0" w:rsidP="009D3E7B">
            <w:pPr>
              <w:jc w:val="center"/>
              <w:rPr>
                <w:rFonts w:ascii="Arial" w:hAnsi="Arial" w:cs="Arial"/>
                <w:sz w:val="19"/>
                <w:szCs w:val="19"/>
              </w:rPr>
            </w:pPr>
          </w:p>
        </w:tc>
      </w:tr>
      <w:tr w:rsidR="00F665A0" w:rsidRPr="0059399A" w14:paraId="27CC2CF1" w14:textId="77777777" w:rsidTr="00150554">
        <w:tblPrEx>
          <w:tblCellMar>
            <w:left w:w="70" w:type="dxa"/>
            <w:right w:w="70" w:type="dxa"/>
          </w:tblCellMar>
          <w:tblLook w:val="0000" w:firstRow="0" w:lastRow="0" w:firstColumn="0" w:lastColumn="0" w:noHBand="0" w:noVBand="0"/>
        </w:tblPrEx>
        <w:trPr>
          <w:gridAfter w:val="2"/>
          <w:wAfter w:w="71" w:type="dxa"/>
          <w:trHeight w:val="572"/>
          <w:jc w:val="center"/>
        </w:trPr>
        <w:tc>
          <w:tcPr>
            <w:tcW w:w="555" w:type="dxa"/>
            <w:vAlign w:val="center"/>
          </w:tcPr>
          <w:p w14:paraId="1CC176EA"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2.3</w:t>
            </w:r>
          </w:p>
        </w:tc>
        <w:tc>
          <w:tcPr>
            <w:tcW w:w="1955" w:type="dxa"/>
            <w:gridSpan w:val="5"/>
            <w:vAlign w:val="center"/>
          </w:tcPr>
          <w:p w14:paraId="44FBC10E" w14:textId="77777777" w:rsidR="00F665A0" w:rsidRPr="0059399A" w:rsidRDefault="00F665A0" w:rsidP="009D3E7B">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2079405889"/>
            <w:placeholder>
              <w:docPart w:val="49C57DF6EE0E4E9F8ADC1BDC10B096B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65" w:type="dxa"/>
                <w:gridSpan w:val="4"/>
                <w:vAlign w:val="center"/>
              </w:tcPr>
              <w:p w14:paraId="092A0BF5" w14:textId="59847430" w:rsidR="00F665A0" w:rsidRPr="0059399A" w:rsidRDefault="00F665A0" w:rsidP="009D3E7B">
                <w:pPr>
                  <w:jc w:val="center"/>
                  <w:rPr>
                    <w:rFonts w:ascii="Arial" w:hAnsi="Arial" w:cs="Arial"/>
                    <w:sz w:val="19"/>
                    <w:szCs w:val="19"/>
                  </w:rPr>
                </w:pPr>
                <w:r>
                  <w:rPr>
                    <w:rFonts w:ascii="Arial" w:hAnsi="Arial" w:cs="Arial"/>
                    <w:sz w:val="19"/>
                    <w:szCs w:val="19"/>
                  </w:rPr>
                  <w:t xml:space="preserve">Navrhovaný spôsob realizácie </w:t>
                </w:r>
                <w:r>
                  <w:rPr>
                    <w:rFonts w:ascii="Arial" w:hAnsi="Arial" w:cs="Arial"/>
                    <w:sz w:val="19"/>
                    <w:szCs w:val="19"/>
                  </w:rPr>
                  <w:lastRenderedPageBreak/>
                  <w:t>projektu</w:t>
                </w:r>
              </w:p>
            </w:tc>
          </w:sdtContent>
        </w:sdt>
        <w:tc>
          <w:tcPr>
            <w:tcW w:w="5601" w:type="dxa"/>
            <w:gridSpan w:val="6"/>
            <w:vAlign w:val="center"/>
          </w:tcPr>
          <w:p w14:paraId="66B0CD98" w14:textId="77777777" w:rsidR="00F665A0" w:rsidRPr="0059399A" w:rsidRDefault="00F665A0" w:rsidP="009D3E7B">
            <w:pPr>
              <w:jc w:val="center"/>
              <w:rPr>
                <w:rFonts w:ascii="Arial" w:hAnsi="Arial" w:cs="Arial"/>
                <w:sz w:val="19"/>
                <w:szCs w:val="19"/>
              </w:rPr>
            </w:pPr>
          </w:p>
        </w:tc>
      </w:tr>
      <w:tr w:rsidR="00F665A0" w:rsidRPr="0059399A" w14:paraId="59F07405" w14:textId="77777777" w:rsidTr="00150554">
        <w:tblPrEx>
          <w:tblCellMar>
            <w:left w:w="70" w:type="dxa"/>
            <w:right w:w="70" w:type="dxa"/>
          </w:tblCellMar>
          <w:tblLook w:val="0000" w:firstRow="0" w:lastRow="0" w:firstColumn="0" w:lastColumn="0" w:noHBand="0" w:noVBand="0"/>
        </w:tblPrEx>
        <w:trPr>
          <w:gridAfter w:val="2"/>
          <w:wAfter w:w="71" w:type="dxa"/>
          <w:trHeight w:val="650"/>
          <w:jc w:val="center"/>
        </w:trPr>
        <w:tc>
          <w:tcPr>
            <w:tcW w:w="555" w:type="dxa"/>
            <w:vAlign w:val="center"/>
          </w:tcPr>
          <w:p w14:paraId="5EE4E288"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lastRenderedPageBreak/>
              <w:t>2.4</w:t>
            </w:r>
          </w:p>
        </w:tc>
        <w:tc>
          <w:tcPr>
            <w:tcW w:w="1955" w:type="dxa"/>
            <w:gridSpan w:val="5"/>
            <w:vAlign w:val="center"/>
          </w:tcPr>
          <w:p w14:paraId="0DD3521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541096963"/>
            <w:placeholder>
              <w:docPart w:val="1C221A27888241309FC57894FA16AB21"/>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65" w:type="dxa"/>
                <w:gridSpan w:val="4"/>
                <w:vAlign w:val="center"/>
              </w:tcPr>
              <w:p w14:paraId="7F0168FD" w14:textId="45CE2AE8"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601" w:type="dxa"/>
            <w:gridSpan w:val="6"/>
            <w:vAlign w:val="center"/>
          </w:tcPr>
          <w:p w14:paraId="0A28CA95" w14:textId="77777777" w:rsidR="00F665A0" w:rsidRPr="0059399A" w:rsidRDefault="00F665A0" w:rsidP="009D3E7B">
            <w:pPr>
              <w:jc w:val="center"/>
              <w:rPr>
                <w:rFonts w:ascii="Arial" w:hAnsi="Arial" w:cs="Arial"/>
                <w:sz w:val="19"/>
                <w:szCs w:val="19"/>
              </w:rPr>
            </w:pPr>
          </w:p>
        </w:tc>
      </w:tr>
      <w:tr w:rsidR="0080693F" w:rsidRPr="00F45858" w14:paraId="7FE69DD9" w14:textId="77777777" w:rsidTr="00150554">
        <w:trPr>
          <w:gridAfter w:val="2"/>
          <w:wAfter w:w="71" w:type="dxa"/>
          <w:jc w:val="center"/>
        </w:trPr>
        <w:tc>
          <w:tcPr>
            <w:tcW w:w="555" w:type="dxa"/>
            <w:shd w:val="clear" w:color="auto" w:fill="B2A1C7" w:themeFill="accent4" w:themeFillTint="99"/>
            <w:vAlign w:val="center"/>
          </w:tcPr>
          <w:p w14:paraId="789FBF00" w14:textId="77777777" w:rsidR="0080693F" w:rsidRPr="00F45858" w:rsidRDefault="0080693F" w:rsidP="009D3E7B">
            <w:pPr>
              <w:jc w:val="center"/>
              <w:rPr>
                <w:rFonts w:ascii="Arial" w:hAnsi="Arial" w:cs="Arial"/>
                <w:b/>
                <w:sz w:val="19"/>
                <w:szCs w:val="19"/>
              </w:rPr>
            </w:pPr>
            <w:r w:rsidRPr="00F45858">
              <w:rPr>
                <w:rFonts w:ascii="Arial" w:hAnsi="Arial" w:cs="Arial"/>
                <w:b/>
                <w:sz w:val="19"/>
                <w:szCs w:val="19"/>
              </w:rPr>
              <w:t>P.č.</w:t>
            </w:r>
          </w:p>
        </w:tc>
        <w:tc>
          <w:tcPr>
            <w:tcW w:w="1967" w:type="dxa"/>
            <w:gridSpan w:val="6"/>
            <w:shd w:val="clear" w:color="auto" w:fill="B2A1C7" w:themeFill="accent4" w:themeFillTint="99"/>
            <w:vAlign w:val="center"/>
          </w:tcPr>
          <w:p w14:paraId="236F6561" w14:textId="0A2E75E5" w:rsidR="0080693F" w:rsidRPr="00F45858" w:rsidRDefault="0080693F">
            <w:pPr>
              <w:jc w:val="center"/>
              <w:rPr>
                <w:rFonts w:ascii="Arial" w:hAnsi="Arial" w:cs="Arial"/>
                <w:b/>
                <w:sz w:val="19"/>
                <w:szCs w:val="19"/>
              </w:rPr>
            </w:pPr>
            <w:r w:rsidRPr="00F45858">
              <w:rPr>
                <w:rFonts w:ascii="Arial" w:hAnsi="Arial" w:cs="Arial"/>
                <w:b/>
                <w:sz w:val="19"/>
                <w:szCs w:val="19"/>
              </w:rPr>
              <w:t>Vylučujúce hodnotiace kritériá</w:t>
            </w:r>
            <w:r w:rsidRPr="00B610FC">
              <w:rPr>
                <w:rStyle w:val="Odkaznapoznmkupodiarou"/>
                <w:b/>
              </w:rPr>
              <w:t>2</w:t>
            </w:r>
            <w:r w:rsidRPr="00B610FC">
              <w:rPr>
                <w:b/>
                <w:vertAlign w:val="superscript"/>
              </w:rPr>
              <w:t>1</w:t>
            </w:r>
          </w:p>
        </w:tc>
        <w:tc>
          <w:tcPr>
            <w:tcW w:w="1553" w:type="dxa"/>
            <w:gridSpan w:val="3"/>
            <w:shd w:val="clear" w:color="auto" w:fill="B2A1C7" w:themeFill="accent4" w:themeFillTint="99"/>
            <w:vAlign w:val="center"/>
          </w:tcPr>
          <w:p w14:paraId="0390EFD1" w14:textId="1BDFA144" w:rsidR="0080693F" w:rsidRPr="00F45858" w:rsidRDefault="0080693F">
            <w:pPr>
              <w:jc w:val="center"/>
              <w:rPr>
                <w:rFonts w:ascii="Arial" w:hAnsi="Arial" w:cs="Arial"/>
                <w:b/>
                <w:sz w:val="19"/>
                <w:szCs w:val="19"/>
              </w:rPr>
            </w:pPr>
            <w:r w:rsidRPr="00F45858">
              <w:rPr>
                <w:rFonts w:ascii="Arial" w:hAnsi="Arial" w:cs="Arial"/>
                <w:b/>
                <w:sz w:val="19"/>
                <w:szCs w:val="19"/>
              </w:rPr>
              <w:t>Hodnotená oblasť</w:t>
            </w:r>
            <w:r w:rsidRPr="00B610FC">
              <w:rPr>
                <w:rStyle w:val="Odkaznapoznmkupodiarou"/>
                <w:b/>
              </w:rPr>
              <w:t>2</w:t>
            </w:r>
            <w:r w:rsidRPr="00B610FC">
              <w:rPr>
                <w:b/>
                <w:vertAlign w:val="superscript"/>
              </w:rPr>
              <w:t>2</w:t>
            </w:r>
          </w:p>
        </w:tc>
        <w:tc>
          <w:tcPr>
            <w:tcW w:w="2817" w:type="dxa"/>
            <w:gridSpan w:val="5"/>
            <w:shd w:val="clear" w:color="auto" w:fill="B2A1C7" w:themeFill="accent4" w:themeFillTint="99"/>
            <w:vAlign w:val="center"/>
          </w:tcPr>
          <w:p w14:paraId="43C5066F" w14:textId="52452EC8" w:rsidR="0080693F" w:rsidRPr="00F45858" w:rsidRDefault="0080693F">
            <w:pPr>
              <w:jc w:val="center"/>
              <w:rPr>
                <w:rFonts w:ascii="Arial" w:hAnsi="Arial" w:cs="Arial"/>
                <w:b/>
                <w:sz w:val="19"/>
                <w:szCs w:val="19"/>
              </w:rPr>
            </w:pPr>
            <w:r>
              <w:rPr>
                <w:b/>
              </w:rPr>
              <w:t>Výsledok posúdenia</w:t>
            </w:r>
            <w:r>
              <w:rPr>
                <w:rStyle w:val="Odkaznapoznmkupodiarou"/>
              </w:rPr>
              <w:footnoteReference w:id="26"/>
            </w:r>
          </w:p>
        </w:tc>
        <w:tc>
          <w:tcPr>
            <w:tcW w:w="2784" w:type="dxa"/>
            <w:shd w:val="clear" w:color="auto" w:fill="B2A1C7" w:themeFill="accent4" w:themeFillTint="99"/>
            <w:vAlign w:val="center"/>
          </w:tcPr>
          <w:p w14:paraId="205BE180" w14:textId="4794F6B0" w:rsidR="0080693F" w:rsidRPr="00F45858" w:rsidRDefault="0080693F">
            <w:pPr>
              <w:jc w:val="center"/>
              <w:rPr>
                <w:rFonts w:ascii="Arial" w:hAnsi="Arial" w:cs="Arial"/>
                <w:b/>
                <w:sz w:val="19"/>
                <w:szCs w:val="19"/>
              </w:rPr>
            </w:pPr>
            <w:r w:rsidRPr="00F45858">
              <w:rPr>
                <w:rFonts w:ascii="Arial" w:hAnsi="Arial" w:cs="Arial"/>
                <w:b/>
                <w:sz w:val="19"/>
                <w:szCs w:val="19"/>
              </w:rPr>
              <w:t>Komentár</w:t>
            </w:r>
            <w:r w:rsidRPr="009D496B">
              <w:rPr>
                <w:rStyle w:val="Odkaznapoznmkupodiarou"/>
              </w:rPr>
              <w:t>2</w:t>
            </w:r>
            <w:r w:rsidRPr="00B610FC">
              <w:rPr>
                <w:vertAlign w:val="superscript"/>
              </w:rPr>
              <w:t>3</w:t>
            </w:r>
          </w:p>
        </w:tc>
      </w:tr>
      <w:tr w:rsidR="0080693F" w:rsidRPr="00F45858" w14:paraId="2ACF43B7" w14:textId="77777777" w:rsidTr="00150554">
        <w:trPr>
          <w:gridAfter w:val="2"/>
          <w:wAfter w:w="71" w:type="dxa"/>
          <w:jc w:val="center"/>
        </w:trPr>
        <w:tc>
          <w:tcPr>
            <w:tcW w:w="555" w:type="dxa"/>
            <w:shd w:val="clear" w:color="auto" w:fill="auto"/>
            <w:vAlign w:val="center"/>
          </w:tcPr>
          <w:p w14:paraId="4D42906E" w14:textId="77777777" w:rsidR="0080693F" w:rsidRPr="00F45858" w:rsidRDefault="0080693F" w:rsidP="009D3E7B">
            <w:pPr>
              <w:jc w:val="center"/>
              <w:rPr>
                <w:rFonts w:ascii="Arial" w:hAnsi="Arial" w:cs="Arial"/>
                <w:sz w:val="19"/>
                <w:szCs w:val="19"/>
              </w:rPr>
            </w:pPr>
            <w:r>
              <w:rPr>
                <w:rFonts w:ascii="Arial" w:hAnsi="Arial" w:cs="Arial"/>
                <w:sz w:val="19"/>
                <w:szCs w:val="19"/>
              </w:rPr>
              <w:t>3.1</w:t>
            </w:r>
          </w:p>
        </w:tc>
        <w:tc>
          <w:tcPr>
            <w:tcW w:w="1967" w:type="dxa"/>
            <w:gridSpan w:val="6"/>
            <w:shd w:val="clear" w:color="auto" w:fill="auto"/>
            <w:vAlign w:val="center"/>
          </w:tcPr>
          <w:p w14:paraId="0DABBCE2" w14:textId="77777777" w:rsidR="0080693F" w:rsidRPr="00F45858" w:rsidRDefault="0080693F" w:rsidP="009D3E7B">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548275203"/>
            <w:placeholder>
              <w:docPart w:val="25505B7A227B42E4B761C6D010AB1D2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53" w:type="dxa"/>
                <w:gridSpan w:val="3"/>
                <w:shd w:val="clear" w:color="auto" w:fill="auto"/>
                <w:vAlign w:val="center"/>
              </w:tcPr>
              <w:p w14:paraId="1079D351" w14:textId="238BD1FE" w:rsidR="0080693F" w:rsidRPr="00F45858" w:rsidRDefault="0080693F" w:rsidP="009D3E7B">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b/>
            </w:rPr>
            <w:id w:val="2027740674"/>
            <w:placeholder>
              <w:docPart w:val="E2FC7B27520A42C68862D11DDDE840E3"/>
            </w:placeholder>
            <w:showingPlcHdr/>
            <w:comboBox>
              <w:listItem w:displayText="nie (0)" w:value="nie (0)"/>
              <w:listItem w:displayText="áno (1)" w:value="áno (1)"/>
            </w:comboBox>
          </w:sdtPr>
          <w:sdtEndPr/>
          <w:sdtContent>
            <w:tc>
              <w:tcPr>
                <w:tcW w:w="2817" w:type="dxa"/>
                <w:gridSpan w:val="5"/>
                <w:shd w:val="clear" w:color="auto" w:fill="auto"/>
                <w:vAlign w:val="center"/>
              </w:tcPr>
              <w:p w14:paraId="56E6B438" w14:textId="28839720" w:rsidR="0080693F" w:rsidRPr="00F45858" w:rsidRDefault="0080693F" w:rsidP="009D3E7B">
                <w:pPr>
                  <w:jc w:val="center"/>
                  <w:rPr>
                    <w:rFonts w:ascii="Arial" w:hAnsi="Arial" w:cs="Arial"/>
                    <w:b/>
                    <w:sz w:val="19"/>
                    <w:szCs w:val="19"/>
                  </w:rPr>
                </w:pPr>
                <w:r w:rsidRPr="0037278C">
                  <w:rPr>
                    <w:rStyle w:val="Zstupntext"/>
                  </w:rPr>
                  <w:t>Vyberte položku.</w:t>
                </w:r>
              </w:p>
            </w:tc>
          </w:sdtContent>
        </w:sdt>
        <w:tc>
          <w:tcPr>
            <w:tcW w:w="2784" w:type="dxa"/>
            <w:shd w:val="clear" w:color="auto" w:fill="auto"/>
            <w:vAlign w:val="center"/>
          </w:tcPr>
          <w:p w14:paraId="6FD71F0E" w14:textId="5C878ADA" w:rsidR="0080693F" w:rsidRPr="00F45858" w:rsidRDefault="0080693F" w:rsidP="009D3E7B">
            <w:pPr>
              <w:jc w:val="center"/>
              <w:rPr>
                <w:rFonts w:ascii="Arial" w:hAnsi="Arial" w:cs="Arial"/>
                <w:b/>
                <w:sz w:val="19"/>
                <w:szCs w:val="19"/>
              </w:rPr>
            </w:pPr>
          </w:p>
        </w:tc>
      </w:tr>
      <w:tr w:rsidR="00F665A0" w:rsidRPr="0059399A" w14:paraId="35AE7597" w14:textId="77777777" w:rsidTr="00150554">
        <w:trPr>
          <w:gridAfter w:val="2"/>
          <w:wAfter w:w="71" w:type="dxa"/>
          <w:jc w:val="center"/>
        </w:trPr>
        <w:tc>
          <w:tcPr>
            <w:tcW w:w="555" w:type="dxa"/>
            <w:shd w:val="clear" w:color="auto" w:fill="B2A1C7" w:themeFill="accent4" w:themeFillTint="99"/>
            <w:vAlign w:val="center"/>
          </w:tcPr>
          <w:p w14:paraId="6C657F0C"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55" w:type="dxa"/>
            <w:gridSpan w:val="5"/>
            <w:shd w:val="clear" w:color="auto" w:fill="B2A1C7" w:themeFill="accent4" w:themeFillTint="99"/>
            <w:vAlign w:val="center"/>
          </w:tcPr>
          <w:p w14:paraId="0CC7D8B6" w14:textId="68789ED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656" w:type="dxa"/>
            <w:gridSpan w:val="6"/>
            <w:shd w:val="clear" w:color="auto" w:fill="B2A1C7" w:themeFill="accent4" w:themeFillTint="99"/>
            <w:vAlign w:val="center"/>
          </w:tcPr>
          <w:p w14:paraId="69D18094" w14:textId="6FC6F93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510" w:type="dxa"/>
            <w:gridSpan w:val="4"/>
            <w:shd w:val="clear" w:color="auto" w:fill="B2A1C7" w:themeFill="accent4" w:themeFillTint="99"/>
            <w:vAlign w:val="center"/>
          </w:tcPr>
          <w:p w14:paraId="5BE9DC1F" w14:textId="02D87929"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613D6E0D" w14:textId="77777777" w:rsidTr="00150554">
        <w:tblPrEx>
          <w:tblCellMar>
            <w:left w:w="70" w:type="dxa"/>
            <w:right w:w="70" w:type="dxa"/>
          </w:tblCellMar>
          <w:tblLook w:val="0000" w:firstRow="0" w:lastRow="0" w:firstColumn="0" w:lastColumn="0" w:noHBand="0" w:noVBand="0"/>
        </w:tblPrEx>
        <w:trPr>
          <w:gridAfter w:val="2"/>
          <w:wAfter w:w="71" w:type="dxa"/>
          <w:trHeight w:val="720"/>
          <w:jc w:val="center"/>
        </w:trPr>
        <w:tc>
          <w:tcPr>
            <w:tcW w:w="555" w:type="dxa"/>
            <w:vAlign w:val="center"/>
          </w:tcPr>
          <w:p w14:paraId="00E20404"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3.2</w:t>
            </w:r>
          </w:p>
        </w:tc>
        <w:tc>
          <w:tcPr>
            <w:tcW w:w="1955" w:type="dxa"/>
            <w:gridSpan w:val="5"/>
            <w:vAlign w:val="center"/>
          </w:tcPr>
          <w:p w14:paraId="79C0BEF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934786245"/>
            <w:placeholder>
              <w:docPart w:val="0BE28900196A4D56BD6587CE35169DC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56" w:type="dxa"/>
                <w:gridSpan w:val="6"/>
                <w:vAlign w:val="center"/>
              </w:tcPr>
              <w:p w14:paraId="726B7F7E" w14:textId="5CDCEED7"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510" w:type="dxa"/>
            <w:gridSpan w:val="4"/>
            <w:vAlign w:val="center"/>
          </w:tcPr>
          <w:p w14:paraId="5BD6F9E3" w14:textId="77777777" w:rsidR="00F665A0" w:rsidRPr="0059399A" w:rsidRDefault="00F665A0" w:rsidP="009D3E7B">
            <w:pPr>
              <w:jc w:val="center"/>
              <w:rPr>
                <w:rFonts w:ascii="Arial" w:hAnsi="Arial" w:cs="Arial"/>
                <w:sz w:val="19"/>
                <w:szCs w:val="19"/>
              </w:rPr>
            </w:pPr>
          </w:p>
        </w:tc>
      </w:tr>
      <w:tr w:rsidR="00F665A0" w:rsidRPr="0059399A" w14:paraId="15D58A8F" w14:textId="77777777" w:rsidTr="00150554">
        <w:tblPrEx>
          <w:tblCellMar>
            <w:left w:w="70" w:type="dxa"/>
            <w:right w:w="70" w:type="dxa"/>
          </w:tblCellMar>
          <w:tblLook w:val="0000" w:firstRow="0" w:lastRow="0" w:firstColumn="0" w:lastColumn="0" w:noHBand="0" w:noVBand="0"/>
        </w:tblPrEx>
        <w:trPr>
          <w:gridAfter w:val="2"/>
          <w:wAfter w:w="71" w:type="dxa"/>
          <w:trHeight w:val="720"/>
          <w:jc w:val="center"/>
        </w:trPr>
        <w:tc>
          <w:tcPr>
            <w:tcW w:w="555" w:type="dxa"/>
            <w:vAlign w:val="center"/>
          </w:tcPr>
          <w:p w14:paraId="0CB3DAD8" w14:textId="77777777" w:rsidR="00F665A0" w:rsidRPr="0059399A" w:rsidRDefault="00F665A0" w:rsidP="009D3E7B">
            <w:pPr>
              <w:jc w:val="center"/>
              <w:rPr>
                <w:rFonts w:ascii="Arial" w:hAnsi="Arial" w:cs="Arial"/>
                <w:sz w:val="19"/>
                <w:szCs w:val="19"/>
              </w:rPr>
            </w:pPr>
            <w:r>
              <w:rPr>
                <w:rFonts w:ascii="Arial" w:hAnsi="Arial" w:cs="Arial"/>
                <w:sz w:val="19"/>
                <w:szCs w:val="19"/>
              </w:rPr>
              <w:t>3.3</w:t>
            </w:r>
          </w:p>
        </w:tc>
        <w:tc>
          <w:tcPr>
            <w:tcW w:w="1955" w:type="dxa"/>
            <w:gridSpan w:val="5"/>
            <w:vAlign w:val="center"/>
          </w:tcPr>
          <w:p w14:paraId="6ADF3615"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028681112"/>
            <w:placeholder>
              <w:docPart w:val="D3BBB48F44294225B9ECAE3A148171B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56" w:type="dxa"/>
                <w:gridSpan w:val="6"/>
                <w:vAlign w:val="center"/>
              </w:tcPr>
              <w:p w14:paraId="102AA484" w14:textId="2A9BDEBF"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510" w:type="dxa"/>
            <w:gridSpan w:val="4"/>
            <w:vAlign w:val="center"/>
          </w:tcPr>
          <w:p w14:paraId="003BEBE6" w14:textId="77777777" w:rsidR="00F665A0" w:rsidRPr="0059399A" w:rsidRDefault="00F665A0" w:rsidP="009D3E7B">
            <w:pPr>
              <w:jc w:val="center"/>
              <w:rPr>
                <w:rFonts w:ascii="Arial" w:hAnsi="Arial" w:cs="Arial"/>
                <w:sz w:val="19"/>
                <w:szCs w:val="19"/>
              </w:rPr>
            </w:pPr>
          </w:p>
        </w:tc>
      </w:tr>
      <w:tr w:rsidR="0080693F" w:rsidRPr="00F45858" w14:paraId="1959A92B" w14:textId="77777777" w:rsidTr="00150554">
        <w:trPr>
          <w:gridAfter w:val="2"/>
          <w:wAfter w:w="71" w:type="dxa"/>
          <w:jc w:val="center"/>
        </w:trPr>
        <w:tc>
          <w:tcPr>
            <w:tcW w:w="555" w:type="dxa"/>
            <w:shd w:val="clear" w:color="auto" w:fill="B2A1C7" w:themeFill="accent4" w:themeFillTint="99"/>
            <w:vAlign w:val="center"/>
          </w:tcPr>
          <w:p w14:paraId="3C3145AD" w14:textId="77777777" w:rsidR="0080693F" w:rsidRPr="00F45858" w:rsidRDefault="0080693F" w:rsidP="009D3E7B">
            <w:pPr>
              <w:jc w:val="center"/>
              <w:rPr>
                <w:rFonts w:ascii="Arial" w:hAnsi="Arial" w:cs="Arial"/>
                <w:b/>
                <w:sz w:val="19"/>
                <w:szCs w:val="19"/>
              </w:rPr>
            </w:pPr>
            <w:r w:rsidRPr="00F45858">
              <w:rPr>
                <w:rFonts w:ascii="Arial" w:hAnsi="Arial" w:cs="Arial"/>
                <w:b/>
                <w:sz w:val="19"/>
                <w:szCs w:val="19"/>
              </w:rPr>
              <w:t>P.č.</w:t>
            </w:r>
          </w:p>
        </w:tc>
        <w:tc>
          <w:tcPr>
            <w:tcW w:w="1955" w:type="dxa"/>
            <w:gridSpan w:val="5"/>
            <w:shd w:val="clear" w:color="auto" w:fill="B2A1C7" w:themeFill="accent4" w:themeFillTint="99"/>
            <w:vAlign w:val="center"/>
          </w:tcPr>
          <w:p w14:paraId="494AC8C2" w14:textId="4EA4EE60" w:rsidR="0080693F" w:rsidRPr="00F45858" w:rsidRDefault="0080693F">
            <w:pPr>
              <w:jc w:val="center"/>
              <w:rPr>
                <w:rFonts w:ascii="Arial" w:hAnsi="Arial" w:cs="Arial"/>
                <w:b/>
                <w:sz w:val="19"/>
                <w:szCs w:val="19"/>
              </w:rPr>
            </w:pPr>
            <w:r w:rsidRPr="00F45858">
              <w:rPr>
                <w:rFonts w:ascii="Arial" w:hAnsi="Arial" w:cs="Arial"/>
                <w:b/>
                <w:sz w:val="19"/>
                <w:szCs w:val="19"/>
              </w:rPr>
              <w:t>Vylučujúce hodnotiace kritériá</w:t>
            </w:r>
            <w:r w:rsidRPr="00B610FC">
              <w:rPr>
                <w:rStyle w:val="Odkaznapoznmkupodiarou"/>
                <w:b/>
              </w:rPr>
              <w:t>2</w:t>
            </w:r>
            <w:r w:rsidRPr="00B610FC">
              <w:rPr>
                <w:b/>
                <w:vertAlign w:val="superscript"/>
              </w:rPr>
              <w:t>1</w:t>
            </w:r>
          </w:p>
        </w:tc>
        <w:tc>
          <w:tcPr>
            <w:tcW w:w="1530" w:type="dxa"/>
            <w:gridSpan w:val="3"/>
            <w:shd w:val="clear" w:color="auto" w:fill="B2A1C7" w:themeFill="accent4" w:themeFillTint="99"/>
            <w:vAlign w:val="center"/>
          </w:tcPr>
          <w:p w14:paraId="55048E65" w14:textId="54241D22" w:rsidR="0080693F" w:rsidRPr="00F45858" w:rsidRDefault="0080693F">
            <w:pPr>
              <w:jc w:val="center"/>
              <w:rPr>
                <w:rFonts w:ascii="Arial" w:hAnsi="Arial" w:cs="Arial"/>
                <w:b/>
                <w:sz w:val="19"/>
                <w:szCs w:val="19"/>
              </w:rPr>
            </w:pPr>
            <w:r w:rsidRPr="00F45858">
              <w:rPr>
                <w:rFonts w:ascii="Arial" w:hAnsi="Arial" w:cs="Arial"/>
                <w:b/>
                <w:sz w:val="19"/>
                <w:szCs w:val="19"/>
              </w:rPr>
              <w:t>Hodnotená oblasť</w:t>
            </w:r>
            <w:r w:rsidRPr="00B610FC">
              <w:rPr>
                <w:rStyle w:val="Odkaznapoznmkupodiarou"/>
                <w:b/>
              </w:rPr>
              <w:t>2</w:t>
            </w:r>
            <w:r w:rsidRPr="00B610FC">
              <w:rPr>
                <w:b/>
                <w:vertAlign w:val="superscript"/>
              </w:rPr>
              <w:t>2</w:t>
            </w:r>
          </w:p>
        </w:tc>
        <w:tc>
          <w:tcPr>
            <w:tcW w:w="2820" w:type="dxa"/>
            <w:gridSpan w:val="5"/>
            <w:shd w:val="clear" w:color="auto" w:fill="B2A1C7" w:themeFill="accent4" w:themeFillTint="99"/>
            <w:vAlign w:val="center"/>
          </w:tcPr>
          <w:p w14:paraId="47815958" w14:textId="018628EC" w:rsidR="0080693F" w:rsidRPr="00F45858" w:rsidRDefault="0080693F">
            <w:pPr>
              <w:jc w:val="center"/>
              <w:rPr>
                <w:rFonts w:ascii="Arial" w:hAnsi="Arial" w:cs="Arial"/>
                <w:b/>
                <w:sz w:val="19"/>
                <w:szCs w:val="19"/>
              </w:rPr>
            </w:pPr>
            <w:r>
              <w:rPr>
                <w:b/>
              </w:rPr>
              <w:t>Výsledok posúdenia</w:t>
            </w:r>
            <w:r>
              <w:rPr>
                <w:rStyle w:val="Odkaznapoznmkupodiarou"/>
              </w:rPr>
              <w:footnoteReference w:id="27"/>
            </w:r>
          </w:p>
        </w:tc>
        <w:tc>
          <w:tcPr>
            <w:tcW w:w="2816" w:type="dxa"/>
            <w:gridSpan w:val="2"/>
            <w:shd w:val="clear" w:color="auto" w:fill="B2A1C7" w:themeFill="accent4" w:themeFillTint="99"/>
            <w:vAlign w:val="center"/>
          </w:tcPr>
          <w:p w14:paraId="2DA1201C" w14:textId="5F4EC59D" w:rsidR="0080693F" w:rsidRPr="00F45858" w:rsidRDefault="0080693F">
            <w:pPr>
              <w:jc w:val="center"/>
              <w:rPr>
                <w:rFonts w:ascii="Arial" w:hAnsi="Arial" w:cs="Arial"/>
                <w:b/>
                <w:sz w:val="19"/>
                <w:szCs w:val="19"/>
              </w:rPr>
            </w:pPr>
            <w:r w:rsidRPr="00F45858">
              <w:rPr>
                <w:rFonts w:ascii="Arial" w:hAnsi="Arial" w:cs="Arial"/>
                <w:b/>
                <w:sz w:val="19"/>
                <w:szCs w:val="19"/>
              </w:rPr>
              <w:t>Komentár</w:t>
            </w:r>
            <w:r w:rsidRPr="009D496B">
              <w:rPr>
                <w:rStyle w:val="Odkaznapoznmkupodiarou"/>
              </w:rPr>
              <w:t>2</w:t>
            </w:r>
            <w:r w:rsidRPr="00B610FC">
              <w:rPr>
                <w:vertAlign w:val="superscript"/>
              </w:rPr>
              <w:t>3</w:t>
            </w:r>
          </w:p>
        </w:tc>
      </w:tr>
      <w:tr w:rsidR="0080693F" w:rsidRPr="00F45858" w14:paraId="5A5E9273" w14:textId="77777777" w:rsidTr="00150554">
        <w:trPr>
          <w:gridAfter w:val="2"/>
          <w:wAfter w:w="71" w:type="dxa"/>
          <w:jc w:val="center"/>
        </w:trPr>
        <w:tc>
          <w:tcPr>
            <w:tcW w:w="555" w:type="dxa"/>
            <w:shd w:val="clear" w:color="auto" w:fill="auto"/>
            <w:vAlign w:val="center"/>
          </w:tcPr>
          <w:p w14:paraId="1FBB85AE" w14:textId="77777777" w:rsidR="0080693F" w:rsidRPr="00F45858" w:rsidRDefault="0080693F" w:rsidP="009D3E7B">
            <w:pPr>
              <w:jc w:val="center"/>
              <w:rPr>
                <w:rFonts w:ascii="Arial" w:hAnsi="Arial" w:cs="Arial"/>
                <w:sz w:val="19"/>
                <w:szCs w:val="19"/>
              </w:rPr>
            </w:pPr>
            <w:r>
              <w:rPr>
                <w:rFonts w:ascii="Arial" w:hAnsi="Arial" w:cs="Arial"/>
                <w:sz w:val="19"/>
                <w:szCs w:val="19"/>
              </w:rPr>
              <w:t>4.1</w:t>
            </w:r>
          </w:p>
        </w:tc>
        <w:tc>
          <w:tcPr>
            <w:tcW w:w="1955" w:type="dxa"/>
            <w:gridSpan w:val="5"/>
            <w:shd w:val="clear" w:color="auto" w:fill="auto"/>
            <w:vAlign w:val="center"/>
          </w:tcPr>
          <w:p w14:paraId="78041A62" w14:textId="77777777" w:rsidR="0080693F" w:rsidRPr="00F45858" w:rsidRDefault="0080693F" w:rsidP="009D3E7B">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2066176610"/>
            <w:placeholder>
              <w:docPart w:val="D26D2E02F7FD48F89DBD95B2976F4DC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30" w:type="dxa"/>
                <w:gridSpan w:val="3"/>
                <w:shd w:val="clear" w:color="auto" w:fill="auto"/>
                <w:vAlign w:val="center"/>
              </w:tcPr>
              <w:p w14:paraId="507507F4" w14:textId="53D7BCE9" w:rsidR="0080693F" w:rsidRPr="00F45858" w:rsidRDefault="0080693F" w:rsidP="009D3E7B">
                <w:pPr>
                  <w:jc w:val="center"/>
                  <w:rPr>
                    <w:rFonts w:ascii="Arial" w:hAnsi="Arial" w:cs="Arial"/>
                    <w:b/>
                    <w:sz w:val="19"/>
                    <w:szCs w:val="19"/>
                  </w:rPr>
                </w:pPr>
                <w:r>
                  <w:rPr>
                    <w:rFonts w:ascii="Arial" w:hAnsi="Arial" w:cs="Arial"/>
                    <w:sz w:val="19"/>
                    <w:szCs w:val="19"/>
                  </w:rPr>
                  <w:t>Finančná a ekonomická stránka projektu</w:t>
                </w:r>
              </w:p>
            </w:tc>
          </w:sdtContent>
        </w:sdt>
        <w:sdt>
          <w:sdtPr>
            <w:rPr>
              <w:b/>
            </w:rPr>
            <w:id w:val="1895537336"/>
            <w:placeholder>
              <w:docPart w:val="1E7F8C49AB7C4E3EADE953186DFE6527"/>
            </w:placeholder>
            <w:showingPlcHdr/>
            <w:comboBox>
              <w:listItem w:displayText="nie (0)" w:value="nie (0)"/>
              <w:listItem w:displayText="áno (1)" w:value="áno (1)"/>
            </w:comboBox>
          </w:sdtPr>
          <w:sdtEndPr/>
          <w:sdtContent>
            <w:tc>
              <w:tcPr>
                <w:tcW w:w="2820" w:type="dxa"/>
                <w:gridSpan w:val="5"/>
                <w:shd w:val="clear" w:color="auto" w:fill="auto"/>
                <w:vAlign w:val="center"/>
              </w:tcPr>
              <w:p w14:paraId="3553FABA" w14:textId="75B9A618" w:rsidR="0080693F" w:rsidRPr="00F45858" w:rsidRDefault="0080693F" w:rsidP="009D3E7B">
                <w:pPr>
                  <w:jc w:val="center"/>
                  <w:rPr>
                    <w:rFonts w:ascii="Arial" w:hAnsi="Arial" w:cs="Arial"/>
                    <w:b/>
                    <w:sz w:val="19"/>
                    <w:szCs w:val="19"/>
                  </w:rPr>
                </w:pPr>
                <w:r w:rsidRPr="0037278C">
                  <w:rPr>
                    <w:rStyle w:val="Zstupntext"/>
                  </w:rPr>
                  <w:t>Vyberte položku.</w:t>
                </w:r>
              </w:p>
            </w:tc>
          </w:sdtContent>
        </w:sdt>
        <w:tc>
          <w:tcPr>
            <w:tcW w:w="2816" w:type="dxa"/>
            <w:gridSpan w:val="2"/>
            <w:shd w:val="clear" w:color="auto" w:fill="auto"/>
            <w:vAlign w:val="center"/>
          </w:tcPr>
          <w:p w14:paraId="1D943915" w14:textId="0703BC1B" w:rsidR="0080693F" w:rsidRPr="00F45858" w:rsidRDefault="0080693F" w:rsidP="009D3E7B">
            <w:pPr>
              <w:jc w:val="center"/>
              <w:rPr>
                <w:rFonts w:ascii="Arial" w:hAnsi="Arial" w:cs="Arial"/>
                <w:b/>
                <w:sz w:val="19"/>
                <w:szCs w:val="19"/>
              </w:rPr>
            </w:pPr>
          </w:p>
        </w:tc>
      </w:tr>
      <w:tr w:rsidR="00F665A0" w:rsidRPr="0059399A" w14:paraId="5A3A2F87" w14:textId="77777777" w:rsidTr="00150554">
        <w:trPr>
          <w:gridAfter w:val="2"/>
          <w:wAfter w:w="71" w:type="dxa"/>
          <w:jc w:val="center"/>
        </w:trPr>
        <w:tc>
          <w:tcPr>
            <w:tcW w:w="555" w:type="dxa"/>
            <w:shd w:val="clear" w:color="auto" w:fill="B2A1C7" w:themeFill="accent4" w:themeFillTint="99"/>
            <w:vAlign w:val="center"/>
          </w:tcPr>
          <w:p w14:paraId="79252BFA"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03" w:type="dxa"/>
            <w:gridSpan w:val="3"/>
            <w:shd w:val="clear" w:color="auto" w:fill="B2A1C7" w:themeFill="accent4" w:themeFillTint="99"/>
            <w:vAlign w:val="center"/>
          </w:tcPr>
          <w:p w14:paraId="22150CBC" w14:textId="47A32408"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582" w:type="dxa"/>
            <w:gridSpan w:val="5"/>
            <w:shd w:val="clear" w:color="auto" w:fill="B2A1C7" w:themeFill="accent4" w:themeFillTint="99"/>
            <w:vAlign w:val="center"/>
          </w:tcPr>
          <w:p w14:paraId="1C9645F7" w14:textId="60D48CAE"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36" w:type="dxa"/>
            <w:gridSpan w:val="7"/>
            <w:shd w:val="clear" w:color="auto" w:fill="B2A1C7" w:themeFill="accent4" w:themeFillTint="99"/>
            <w:vAlign w:val="center"/>
          </w:tcPr>
          <w:p w14:paraId="108BB20C" w14:textId="6D9CC4F6"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0883023B" w14:textId="77777777" w:rsidTr="00150554">
        <w:tblPrEx>
          <w:tblCellMar>
            <w:left w:w="70" w:type="dxa"/>
            <w:right w:w="70" w:type="dxa"/>
          </w:tblCellMar>
          <w:tblLook w:val="0000" w:firstRow="0" w:lastRow="0" w:firstColumn="0" w:lastColumn="0" w:noHBand="0" w:noVBand="0"/>
        </w:tblPrEx>
        <w:trPr>
          <w:gridAfter w:val="2"/>
          <w:wAfter w:w="71" w:type="dxa"/>
          <w:trHeight w:val="720"/>
          <w:jc w:val="center"/>
        </w:trPr>
        <w:tc>
          <w:tcPr>
            <w:tcW w:w="555" w:type="dxa"/>
            <w:vAlign w:val="center"/>
          </w:tcPr>
          <w:p w14:paraId="053E3E97"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4.2</w:t>
            </w:r>
          </w:p>
        </w:tc>
        <w:tc>
          <w:tcPr>
            <w:tcW w:w="1903" w:type="dxa"/>
            <w:gridSpan w:val="3"/>
            <w:vAlign w:val="center"/>
          </w:tcPr>
          <w:p w14:paraId="3FF3D397" w14:textId="77777777" w:rsidR="00F665A0" w:rsidRPr="0059399A" w:rsidRDefault="00F665A0" w:rsidP="009D3E7B">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229695955"/>
            <w:placeholder>
              <w:docPart w:val="1671AE170BF14AB19CE7C595D346A79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82" w:type="dxa"/>
                <w:gridSpan w:val="5"/>
                <w:vAlign w:val="center"/>
              </w:tcPr>
              <w:p w14:paraId="08090C32" w14:textId="77777777" w:rsidR="00F665A0" w:rsidRPr="0059399A" w:rsidRDefault="00F665A0" w:rsidP="009D3E7B">
                <w:pPr>
                  <w:jc w:val="center"/>
                  <w:rPr>
                    <w:rFonts w:ascii="Arial" w:hAnsi="Arial" w:cs="Arial"/>
                    <w:sz w:val="19"/>
                    <w:szCs w:val="19"/>
                  </w:rPr>
                </w:pPr>
                <w:r>
                  <w:rPr>
                    <w:rFonts w:ascii="Arial" w:hAnsi="Arial" w:cs="Arial"/>
                    <w:sz w:val="19"/>
                    <w:szCs w:val="19"/>
                  </w:rPr>
                  <w:t>Finančná a ekonomická stránka projektu</w:t>
                </w:r>
              </w:p>
            </w:tc>
          </w:sdtContent>
        </w:sdt>
        <w:tc>
          <w:tcPr>
            <w:tcW w:w="5636" w:type="dxa"/>
            <w:gridSpan w:val="7"/>
            <w:vAlign w:val="center"/>
          </w:tcPr>
          <w:p w14:paraId="3D4E864D" w14:textId="77777777" w:rsidR="00F665A0" w:rsidRPr="0059399A" w:rsidRDefault="00F665A0" w:rsidP="009D3E7B">
            <w:pPr>
              <w:jc w:val="center"/>
              <w:rPr>
                <w:rFonts w:ascii="Arial" w:hAnsi="Arial" w:cs="Arial"/>
                <w:sz w:val="19"/>
                <w:szCs w:val="19"/>
              </w:rPr>
            </w:pPr>
          </w:p>
        </w:tc>
      </w:tr>
      <w:tr w:rsidR="00F665A0" w:rsidRPr="0059399A" w14:paraId="4C3E1829" w14:textId="77777777" w:rsidTr="00150554">
        <w:trPr>
          <w:gridAfter w:val="1"/>
          <w:wAfter w:w="52" w:type="dxa"/>
          <w:jc w:val="center"/>
        </w:trPr>
        <w:tc>
          <w:tcPr>
            <w:tcW w:w="9695" w:type="dxa"/>
            <w:gridSpan w:val="17"/>
            <w:shd w:val="clear" w:color="auto" w:fill="B2A1C7" w:themeFill="accent4" w:themeFillTint="99"/>
          </w:tcPr>
          <w:p w14:paraId="4CF0C839" w14:textId="201F09A4" w:rsidR="00F665A0" w:rsidRPr="0059399A" w:rsidRDefault="00F97CC1" w:rsidP="009D3E7B">
            <w:pPr>
              <w:rPr>
                <w:rFonts w:ascii="Arial" w:hAnsi="Arial" w:cs="Arial"/>
                <w:sz w:val="19"/>
                <w:szCs w:val="19"/>
              </w:rPr>
            </w:pPr>
            <w:r>
              <w:rPr>
                <w:rFonts w:ascii="Arial" w:hAnsi="Arial" w:cs="Arial"/>
                <w:b/>
                <w:sz w:val="19"/>
                <w:szCs w:val="19"/>
              </w:rPr>
              <w:t>Komentár/poznámky</w:t>
            </w:r>
            <w:r w:rsidR="00F665A0" w:rsidRPr="0059399A">
              <w:rPr>
                <w:rStyle w:val="Odkaznapoznmkupodiarou"/>
                <w:rFonts w:ascii="Arial" w:hAnsi="Arial" w:cs="Arial"/>
                <w:b/>
                <w:sz w:val="19"/>
                <w:szCs w:val="19"/>
              </w:rPr>
              <w:footnoteReference w:id="28"/>
            </w:r>
            <w:r w:rsidR="00F665A0" w:rsidRPr="0059399A">
              <w:rPr>
                <w:rFonts w:ascii="Arial" w:hAnsi="Arial" w:cs="Arial"/>
                <w:b/>
                <w:sz w:val="19"/>
                <w:szCs w:val="19"/>
              </w:rPr>
              <w:t>:</w:t>
            </w:r>
          </w:p>
        </w:tc>
      </w:tr>
      <w:tr w:rsidR="00F665A0" w:rsidRPr="0059399A" w14:paraId="5EE5DFD9" w14:textId="77777777" w:rsidTr="00150554">
        <w:trPr>
          <w:gridAfter w:val="1"/>
          <w:wAfter w:w="52" w:type="dxa"/>
          <w:trHeight w:val="1492"/>
          <w:jc w:val="center"/>
        </w:trPr>
        <w:tc>
          <w:tcPr>
            <w:tcW w:w="9695" w:type="dxa"/>
            <w:gridSpan w:val="17"/>
          </w:tcPr>
          <w:p w14:paraId="0531B47D" w14:textId="77777777" w:rsidR="00F665A0" w:rsidRPr="0059399A" w:rsidRDefault="00F665A0" w:rsidP="009D3E7B">
            <w:pPr>
              <w:rPr>
                <w:rFonts w:ascii="Arial" w:hAnsi="Arial" w:cs="Arial"/>
                <w:sz w:val="19"/>
                <w:szCs w:val="19"/>
              </w:rPr>
            </w:pPr>
          </w:p>
        </w:tc>
      </w:tr>
      <w:tr w:rsidR="00F665A0" w:rsidRPr="0059399A" w14:paraId="3D7FB0C6" w14:textId="77777777" w:rsidTr="00150554">
        <w:trPr>
          <w:gridAfter w:val="1"/>
          <w:wAfter w:w="52" w:type="dxa"/>
          <w:jc w:val="center"/>
        </w:trPr>
        <w:tc>
          <w:tcPr>
            <w:tcW w:w="3751" w:type="dxa"/>
            <w:gridSpan w:val="8"/>
            <w:shd w:val="clear" w:color="auto" w:fill="B2A1C7" w:themeFill="accent4" w:themeFillTint="99"/>
          </w:tcPr>
          <w:p w14:paraId="6CACC79D" w14:textId="237CA5B6" w:rsidR="00F665A0" w:rsidRPr="0059399A" w:rsidRDefault="009D496B"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00F665A0" w:rsidRPr="00EA2C9A">
              <w:rPr>
                <w:rFonts w:ascii="Arial" w:hAnsi="Arial" w:cs="Arial"/>
                <w:sz w:val="19"/>
                <w:szCs w:val="19"/>
                <w:vertAlign w:val="superscript"/>
              </w:rPr>
              <w:footnoteReference w:id="29"/>
            </w:r>
            <w:r w:rsidR="00F665A0" w:rsidRPr="0059399A">
              <w:rPr>
                <w:rFonts w:ascii="Arial" w:hAnsi="Arial" w:cs="Arial"/>
                <w:sz w:val="19"/>
                <w:szCs w:val="19"/>
              </w:rPr>
              <w:t>:</w:t>
            </w:r>
          </w:p>
        </w:tc>
        <w:tc>
          <w:tcPr>
            <w:tcW w:w="5944" w:type="dxa"/>
            <w:gridSpan w:val="9"/>
            <w:shd w:val="clear" w:color="auto" w:fill="FFFFFF" w:themeFill="background1"/>
          </w:tcPr>
          <w:p w14:paraId="3B72C86C" w14:textId="77777777" w:rsidR="00F665A0" w:rsidRPr="0059399A" w:rsidRDefault="00F665A0" w:rsidP="009D3E7B">
            <w:pPr>
              <w:rPr>
                <w:rFonts w:ascii="Arial" w:hAnsi="Arial" w:cs="Arial"/>
                <w:sz w:val="19"/>
                <w:szCs w:val="19"/>
              </w:rPr>
            </w:pPr>
          </w:p>
        </w:tc>
      </w:tr>
      <w:tr w:rsidR="00F665A0" w:rsidRPr="0059399A" w14:paraId="157A482A" w14:textId="77777777" w:rsidTr="00150554">
        <w:trPr>
          <w:gridAfter w:val="1"/>
          <w:wAfter w:w="52" w:type="dxa"/>
          <w:jc w:val="center"/>
        </w:trPr>
        <w:tc>
          <w:tcPr>
            <w:tcW w:w="3751" w:type="dxa"/>
            <w:gridSpan w:val="8"/>
            <w:shd w:val="clear" w:color="auto" w:fill="B2A1C7" w:themeFill="accent4" w:themeFillTint="99"/>
          </w:tcPr>
          <w:p w14:paraId="66AD7817" w14:textId="77777777" w:rsidR="00F665A0" w:rsidRPr="0059399A" w:rsidRDefault="00F665A0" w:rsidP="009D3E7B">
            <w:pPr>
              <w:rPr>
                <w:rFonts w:ascii="Arial" w:hAnsi="Arial" w:cs="Arial"/>
                <w:sz w:val="19"/>
                <w:szCs w:val="19"/>
              </w:rPr>
            </w:pPr>
            <w:r w:rsidRPr="0059399A">
              <w:rPr>
                <w:rFonts w:ascii="Arial" w:hAnsi="Arial" w:cs="Arial"/>
                <w:sz w:val="19"/>
                <w:szCs w:val="19"/>
              </w:rPr>
              <w:t>Dátum:</w:t>
            </w:r>
          </w:p>
        </w:tc>
        <w:tc>
          <w:tcPr>
            <w:tcW w:w="5944" w:type="dxa"/>
            <w:gridSpan w:val="9"/>
            <w:shd w:val="clear" w:color="auto" w:fill="FFFFFF" w:themeFill="background1"/>
          </w:tcPr>
          <w:p w14:paraId="27E4F43B" w14:textId="77777777" w:rsidR="00F665A0" w:rsidRPr="0059399A" w:rsidRDefault="00F665A0" w:rsidP="009D3E7B">
            <w:pPr>
              <w:rPr>
                <w:rFonts w:ascii="Arial" w:hAnsi="Arial" w:cs="Arial"/>
                <w:sz w:val="19"/>
                <w:szCs w:val="19"/>
              </w:rPr>
            </w:pPr>
          </w:p>
        </w:tc>
      </w:tr>
      <w:tr w:rsidR="00F665A0" w:rsidRPr="0059399A" w14:paraId="23B6C27C" w14:textId="77777777" w:rsidTr="00150554">
        <w:trPr>
          <w:gridAfter w:val="1"/>
          <w:wAfter w:w="52" w:type="dxa"/>
          <w:jc w:val="center"/>
        </w:trPr>
        <w:tc>
          <w:tcPr>
            <w:tcW w:w="3751" w:type="dxa"/>
            <w:gridSpan w:val="8"/>
            <w:tcBorders>
              <w:bottom w:val="single" w:sz="4" w:space="0" w:color="auto"/>
            </w:tcBorders>
            <w:shd w:val="clear" w:color="auto" w:fill="B2A1C7" w:themeFill="accent4" w:themeFillTint="99"/>
          </w:tcPr>
          <w:p w14:paraId="0F2F26BD" w14:textId="77777777" w:rsidR="00F665A0" w:rsidRPr="0059399A" w:rsidRDefault="00F665A0" w:rsidP="009D3E7B">
            <w:pPr>
              <w:rPr>
                <w:rFonts w:ascii="Arial" w:hAnsi="Arial" w:cs="Arial"/>
                <w:sz w:val="19"/>
                <w:szCs w:val="19"/>
              </w:rPr>
            </w:pPr>
            <w:r w:rsidRPr="0059399A">
              <w:rPr>
                <w:rFonts w:ascii="Arial" w:hAnsi="Arial" w:cs="Arial"/>
                <w:sz w:val="19"/>
                <w:szCs w:val="19"/>
              </w:rPr>
              <w:t>Podpis:</w:t>
            </w:r>
          </w:p>
        </w:tc>
        <w:tc>
          <w:tcPr>
            <w:tcW w:w="5944" w:type="dxa"/>
            <w:gridSpan w:val="9"/>
            <w:tcBorders>
              <w:bottom w:val="single" w:sz="4" w:space="0" w:color="auto"/>
            </w:tcBorders>
            <w:shd w:val="clear" w:color="auto" w:fill="FFFFFF" w:themeFill="background1"/>
          </w:tcPr>
          <w:p w14:paraId="1EEDCBF9" w14:textId="77777777" w:rsidR="00F665A0" w:rsidRPr="0059399A" w:rsidRDefault="00F665A0" w:rsidP="009D3E7B">
            <w:pPr>
              <w:rPr>
                <w:rFonts w:ascii="Arial" w:hAnsi="Arial" w:cs="Arial"/>
                <w:sz w:val="19"/>
                <w:szCs w:val="19"/>
              </w:rPr>
            </w:pPr>
          </w:p>
        </w:tc>
      </w:tr>
    </w:tbl>
    <w:p w14:paraId="2467D421" w14:textId="4387AE71" w:rsidR="00F665A0" w:rsidRPr="0059399A" w:rsidRDefault="00F665A0" w:rsidP="007A0929">
      <w:pPr>
        <w:rPr>
          <w:rFonts w:ascii="Arial" w:hAnsi="Arial" w:cs="Arial"/>
          <w:sz w:val="19"/>
          <w:szCs w:val="19"/>
        </w:rPr>
      </w:pPr>
    </w:p>
    <w:sectPr w:rsidR="00F665A0" w:rsidRPr="0059399A" w:rsidSect="00686D1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D5B77F" w14:textId="77777777" w:rsidR="00A62676" w:rsidRDefault="00A62676" w:rsidP="00F45858">
      <w:pPr>
        <w:spacing w:after="0" w:line="240" w:lineRule="auto"/>
      </w:pPr>
      <w:r>
        <w:separator/>
      </w:r>
    </w:p>
  </w:endnote>
  <w:endnote w:type="continuationSeparator" w:id="0">
    <w:p w14:paraId="48375E73" w14:textId="77777777" w:rsidR="00A62676" w:rsidRDefault="00A62676"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8A3C0" w14:textId="77777777" w:rsidR="00BD44FF" w:rsidRDefault="00BD44F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742FD6D4" w14:textId="77777777" w:rsidR="00DE7F5B" w:rsidRDefault="00DE7F5B">
        <w:pPr>
          <w:pStyle w:val="Pta"/>
          <w:jc w:val="right"/>
        </w:pPr>
        <w:r>
          <w:fldChar w:fldCharType="begin"/>
        </w:r>
        <w:r>
          <w:instrText>PAGE   \* MERGEFORMAT</w:instrText>
        </w:r>
        <w:r>
          <w:fldChar w:fldCharType="separate"/>
        </w:r>
        <w:r w:rsidR="00BD44FF">
          <w:rPr>
            <w:noProof/>
          </w:rPr>
          <w:t>2</w:t>
        </w:r>
        <w:r>
          <w:fldChar w:fldCharType="end"/>
        </w:r>
      </w:p>
    </w:sdtContent>
  </w:sdt>
  <w:p w14:paraId="6A516C53" w14:textId="77777777" w:rsidR="00DE7F5B" w:rsidRDefault="00DE7F5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D4687" w14:textId="079D6963" w:rsidR="008B0330" w:rsidRPr="00772B0F" w:rsidRDefault="00772B0F" w:rsidP="00772B0F">
    <w:pPr>
      <w:pStyle w:val="Pta"/>
      <w:jc w:val="center"/>
    </w:pPr>
    <w:r>
      <w:rPr>
        <w:i/>
        <w:sz w:val="20"/>
        <w:szCs w:val="20"/>
      </w:rPr>
      <w:t xml:space="preserve">Platnosť: </w:t>
    </w:r>
    <w:del w:id="287" w:author="Miruška Hrabčáková" w:date="2018-12-12T08:50:00Z">
      <w:r w:rsidR="00642950" w:rsidDel="00BD44FF">
        <w:rPr>
          <w:i/>
          <w:sz w:val="20"/>
          <w:szCs w:val="20"/>
        </w:rPr>
        <w:delText>28</w:delText>
      </w:r>
    </w:del>
    <w:ins w:id="288" w:author="Miruška Hrabčáková" w:date="2018-12-12T08:50:00Z">
      <w:r w:rsidR="00BD44FF">
        <w:rPr>
          <w:i/>
          <w:sz w:val="20"/>
          <w:szCs w:val="20"/>
        </w:rPr>
        <w:t>13</w:t>
      </w:r>
    </w:ins>
    <w:r>
      <w:rPr>
        <w:i/>
        <w:sz w:val="20"/>
        <w:szCs w:val="20"/>
      </w:rPr>
      <w:t>.</w:t>
    </w:r>
    <w:del w:id="289" w:author="Miruška Hrabčáková" w:date="2018-12-12T08:50:00Z">
      <w:r w:rsidR="00642950" w:rsidDel="00BD44FF">
        <w:rPr>
          <w:i/>
          <w:sz w:val="20"/>
          <w:szCs w:val="20"/>
        </w:rPr>
        <w:delText>06</w:delText>
      </w:r>
    </w:del>
    <w:ins w:id="290" w:author="Miruška Hrabčáková" w:date="2018-12-12T08:50:00Z">
      <w:r w:rsidR="00BD44FF">
        <w:rPr>
          <w:i/>
          <w:sz w:val="20"/>
          <w:szCs w:val="20"/>
        </w:rPr>
        <w:t>12</w:t>
      </w:r>
    </w:ins>
    <w:r>
      <w:rPr>
        <w:i/>
        <w:sz w:val="20"/>
        <w:szCs w:val="20"/>
      </w:rPr>
      <w:t>.</w:t>
    </w:r>
    <w:r w:rsidR="00642950">
      <w:rPr>
        <w:i/>
        <w:sz w:val="20"/>
        <w:szCs w:val="20"/>
      </w:rPr>
      <w:t>2018</w:t>
    </w:r>
    <w:r>
      <w:rPr>
        <w:i/>
        <w:sz w:val="20"/>
        <w:szCs w:val="20"/>
      </w:rPr>
      <w:t xml:space="preserve">, účinnosť: </w:t>
    </w:r>
    <w:del w:id="291" w:author="Miruška Hrabčáková" w:date="2018-12-12T08:50:00Z">
      <w:r w:rsidR="00642950" w:rsidDel="00BD44FF">
        <w:rPr>
          <w:i/>
          <w:sz w:val="20"/>
          <w:szCs w:val="20"/>
        </w:rPr>
        <w:delText>28</w:delText>
      </w:r>
    </w:del>
    <w:ins w:id="292" w:author="Miruška Hrabčáková" w:date="2018-12-12T08:50:00Z">
      <w:r w:rsidR="00BD44FF">
        <w:rPr>
          <w:i/>
          <w:sz w:val="20"/>
          <w:szCs w:val="20"/>
        </w:rPr>
        <w:t>13</w:t>
      </w:r>
    </w:ins>
    <w:r w:rsidR="00EA2C9A">
      <w:rPr>
        <w:i/>
        <w:sz w:val="20"/>
        <w:szCs w:val="20"/>
      </w:rPr>
      <w:t>.</w:t>
    </w:r>
    <w:del w:id="293" w:author="Miruška Hrabčáková" w:date="2018-12-12T08:50:00Z">
      <w:r w:rsidR="00642950" w:rsidDel="00BD44FF">
        <w:rPr>
          <w:i/>
          <w:sz w:val="20"/>
          <w:szCs w:val="20"/>
        </w:rPr>
        <w:delText>06</w:delText>
      </w:r>
    </w:del>
    <w:ins w:id="294" w:author="Miruška Hrabčáková" w:date="2018-12-12T08:50:00Z">
      <w:r w:rsidR="00BD44FF">
        <w:rPr>
          <w:i/>
          <w:sz w:val="20"/>
          <w:szCs w:val="20"/>
        </w:rPr>
        <w:t>12</w:t>
      </w:r>
    </w:ins>
    <w:bookmarkStart w:id="295" w:name="_GoBack"/>
    <w:bookmarkEnd w:id="295"/>
    <w:r w:rsidR="00EA2C9A">
      <w:rPr>
        <w:i/>
        <w:sz w:val="20"/>
        <w:szCs w:val="20"/>
      </w:rPr>
      <w:t>.</w:t>
    </w:r>
    <w:r w:rsidR="00642950">
      <w:rPr>
        <w:i/>
        <w:sz w:val="20"/>
        <w:szCs w:val="20"/>
      </w:rPr>
      <w:t>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884E2C" w14:textId="77777777" w:rsidR="00A62676" w:rsidRDefault="00A62676" w:rsidP="00F45858">
      <w:pPr>
        <w:spacing w:after="0" w:line="240" w:lineRule="auto"/>
      </w:pPr>
      <w:r>
        <w:separator/>
      </w:r>
    </w:p>
  </w:footnote>
  <w:footnote w:type="continuationSeparator" w:id="0">
    <w:p w14:paraId="3152D32E" w14:textId="77777777" w:rsidR="00A62676" w:rsidRDefault="00A62676" w:rsidP="00F45858">
      <w:pPr>
        <w:spacing w:after="0" w:line="240" w:lineRule="auto"/>
      </w:pPr>
      <w:r>
        <w:continuationSeparator/>
      </w:r>
    </w:p>
  </w:footnote>
  <w:footnote w:id="1">
    <w:p w14:paraId="1AC59E32" w14:textId="3A5EB615"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ins w:id="0" w:author="Milan Matovič" w:date="2018-12-05T14:59:00Z">
        <w:r w:rsidR="002D6D06" w:rsidRPr="002D6D06">
          <w:t xml:space="preserve"> </w:t>
        </w:r>
        <w:r w:rsidR="002D6D06" w:rsidRPr="009163B9">
          <w:t>Vo vzore  sú používané skratky a pojmy zavedené v Systéme riadenia európskych štrukturálnych a investičných fondov.</w:t>
        </w:r>
      </w:ins>
    </w:p>
  </w:footnote>
  <w:footnote w:id="2">
    <w:p w14:paraId="2A529D90"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3E735609" w14:textId="77777777" w:rsidR="00F665A0" w:rsidRPr="0005646C" w:rsidRDefault="00F665A0" w:rsidP="00F665A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69B85E00" w14:textId="77777777" w:rsidR="00F665A0" w:rsidRPr="0005646C" w:rsidRDefault="00F665A0" w:rsidP="00F665A0">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60FB11D2" w14:textId="366F2DBA" w:rsidR="00F665A0" w:rsidRPr="0005646C" w:rsidRDefault="00F665A0" w:rsidP="00F665A0">
      <w:pPr>
        <w:pStyle w:val="Textpoznmkypodiarou"/>
        <w:jc w:val="both"/>
      </w:pPr>
      <w:r w:rsidRPr="0005646C">
        <w:rPr>
          <w:rStyle w:val="Odkaznapoznmkupodiarou"/>
        </w:rPr>
        <w:footnoteRef/>
      </w:r>
      <w:r w:rsidRPr="0005646C">
        <w:t xml:space="preserve"> Vyžaduje sa slovný popis dôvodov vyhodnotenia konkrétneho kritéria</w:t>
      </w:r>
      <w:ins w:id="1" w:author="Milan Matovič" w:date="2018-12-05T15:41:00Z">
        <w:r w:rsidR="00596FE5">
          <w:t xml:space="preserve"> </w:t>
        </w:r>
        <w:r w:rsidR="00596FE5" w:rsidRPr="00A20BD7">
          <w:t>(pri vylučovacích a bodovaných hodnotiacich kritériách)</w:t>
        </w:r>
      </w:ins>
      <w:r w:rsidRPr="0005646C">
        <w:t xml:space="preserve"> a prideleného počtu bodov </w:t>
      </w:r>
      <w:r>
        <w:t xml:space="preserve">(pri bodovaných hodnotiacich kritériách) </w:t>
      </w:r>
      <w:r w:rsidRPr="0005646C">
        <w:t>zo strany odborných hodnotiteľov</w:t>
      </w:r>
      <w:r>
        <w:t>.</w:t>
      </w:r>
    </w:p>
  </w:footnote>
  <w:footnote w:id="6">
    <w:p w14:paraId="2A04C482"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13F3822D"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7FD5AEBE"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439DAA48" w14:textId="5CDBD21C"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w:t>
      </w:r>
      <w:ins w:id="165" w:author="Milan Matovič" w:date="2018-12-05T15:42:00Z">
        <w:r w:rsidR="00596FE5">
          <w:t>, resp. ďalším</w:t>
        </w:r>
      </w:ins>
      <w:r w:rsidRPr="00A66794">
        <w:t xml:space="preserve"> odborným hodnotiteľom</w:t>
      </w:r>
      <w:ins w:id="166" w:author="Milan Matovič" w:date="2018-12-05T15:42:00Z">
        <w:r w:rsidR="00596FE5">
          <w:t xml:space="preserve"> (ďalej len „tretí hodnotiteľ“)</w:t>
        </w:r>
      </w:ins>
      <w:r>
        <w:t>.</w:t>
      </w:r>
    </w:p>
  </w:footnote>
  <w:footnote w:id="10">
    <w:p w14:paraId="129A5E5B"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24CB4892" w14:textId="77777777" w:rsidR="0024782F" w:rsidRDefault="0024782F" w:rsidP="0024782F">
      <w:pPr>
        <w:pStyle w:val="Textpoznmkypodiarou"/>
        <w:rPr>
          <w:ins w:id="177" w:author="Milan Matovič" w:date="2018-12-05T13:35:00Z"/>
        </w:rPr>
      </w:pPr>
      <w:ins w:id="178" w:author="Milan Matovič" w:date="2018-12-05T13:35:00Z">
        <w:r>
          <w:rPr>
            <w:rStyle w:val="Odkaznapoznmkupodiarou"/>
          </w:rPr>
          <w:footnoteRef/>
        </w:r>
        <w:r>
          <w:t xml:space="preserve"> </w:t>
        </w:r>
        <w:r w:rsidRPr="00A66794">
          <w:t>Pôvodná výška NFP žiadaná žiadateľom v</w:t>
        </w:r>
        <w:r>
          <w:t> </w:t>
        </w:r>
        <w:r w:rsidRPr="00A66794">
          <w:t>ŽoNFP</w:t>
        </w:r>
        <w:r>
          <w:t xml:space="preserve"> znížená a neoprávnené výdavky, ktoré museli byť vylúčené z financovania pri  administratívnom overení  z dôvodu, že boli  v rozpore s výzvou/vyzvaním. </w:t>
        </w:r>
      </w:ins>
    </w:p>
  </w:footnote>
  <w:footnote w:id="12">
    <w:p w14:paraId="128EB43E" w14:textId="1C6F89EC"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1A667B">
        <w:t xml:space="preserve"> V prípade relevantnosti je posúdená tiež oprávnenosť výdavkov, zrealizovaných pred predložením ŽoNFP (oprávnenosť sa posudzuje na základe popisu oprávnených výdavkov v ŽoNFP). </w:t>
      </w:r>
    </w:p>
  </w:footnote>
  <w:footnote w:id="13">
    <w:p w14:paraId="2928EF3B" w14:textId="77777777" w:rsidR="0024782F" w:rsidRDefault="0024782F" w:rsidP="0024782F">
      <w:pPr>
        <w:pStyle w:val="Textpoznmkypodiarou"/>
        <w:rPr>
          <w:ins w:id="192" w:author="Milan Matovič" w:date="2018-12-05T13:36:00Z"/>
        </w:rPr>
      </w:pPr>
      <w:ins w:id="193" w:author="Milan Matovič" w:date="2018-12-05T13:36:00Z">
        <w:r>
          <w:rPr>
            <w:rStyle w:val="Odkaznapoznmkupodiarou"/>
          </w:rPr>
          <w:footnoteRef/>
        </w:r>
        <w:r>
          <w:t xml:space="preserve"> Napr. zmena začiatku/konca realizácie aktivít projektu, zmena očakávaných merateľných ukazovateľov projektu a pod. </w:t>
        </w:r>
      </w:ins>
    </w:p>
  </w:footnote>
  <w:footnote w:id="14">
    <w:p w14:paraId="3AC433FA" w14:textId="77777777" w:rsidR="0024782F" w:rsidRDefault="0024782F" w:rsidP="0024782F">
      <w:pPr>
        <w:pStyle w:val="Textpoznmkypodiarou"/>
        <w:jc w:val="both"/>
        <w:rPr>
          <w:ins w:id="199" w:author="Milan Matovič" w:date="2018-12-05T13:38:00Z"/>
        </w:rPr>
      </w:pPr>
      <w:ins w:id="200" w:author="Milan Matovič" w:date="2018-12-05T13:38:00Z">
        <w:r>
          <w:rPr>
            <w:rStyle w:val="Odkaznapoznmkupodiarou"/>
          </w:rPr>
          <w:footnoteRef/>
        </w:r>
        <w:r>
          <w:t xml:space="preserve"> 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ins>
    </w:p>
  </w:footnote>
  <w:footnote w:id="15">
    <w:p w14:paraId="5DD0B550" w14:textId="77777777" w:rsidR="00EA2C9A" w:rsidRDefault="00EA2C9A" w:rsidP="00EA2C9A">
      <w:pPr>
        <w:pStyle w:val="Textpoznmkypodiarou"/>
      </w:pPr>
      <w:r>
        <w:rPr>
          <w:rStyle w:val="Odkaznapoznmkupodiarou"/>
        </w:rPr>
        <w:footnoteRef/>
      </w:r>
      <w:r>
        <w:t xml:space="preserve"> Uviesť meno a priezvisko.</w:t>
      </w:r>
    </w:p>
  </w:footnote>
  <w:footnote w:id="16">
    <w:p w14:paraId="42CE8BF3" w14:textId="77777777" w:rsidR="00EA2C9A" w:rsidRPr="00D52730" w:rsidRDefault="00EA2C9A" w:rsidP="00EA2C9A">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7">
    <w:p w14:paraId="08DBAE71" w14:textId="7095AAA8" w:rsidR="00EA2C9A" w:rsidDel="0024782F" w:rsidRDefault="00EA2C9A" w:rsidP="00EA2C9A">
      <w:pPr>
        <w:pStyle w:val="Textpoznmkypodiarou"/>
        <w:rPr>
          <w:del w:id="218" w:author="Milan Matovič" w:date="2018-12-05T13:40:00Z"/>
        </w:rPr>
      </w:pPr>
      <w:del w:id="219" w:author="Milan Matovič" w:date="2018-12-05T13:40:00Z">
        <w:r w:rsidDel="0024782F">
          <w:rPr>
            <w:rStyle w:val="Odkaznapoznmkupodiarou"/>
          </w:rPr>
          <w:footnoteRef/>
        </w:r>
        <w:r w:rsidR="006B7777" w:rsidDel="0024782F">
          <w:delText xml:space="preserve">  </w:delText>
        </w:r>
        <w:r w:rsidR="006B7777" w:rsidRPr="00154405" w:rsidDel="0024782F">
          <w:delText xml:space="preserve"> </w:delText>
        </w:r>
        <w:r w:rsidR="006B7777" w:rsidRPr="0005646C" w:rsidDel="0024782F">
          <w:delText xml:space="preserve">Princíp 4 očí </w:delText>
        </w:r>
        <w:r w:rsidR="006B7777" w:rsidDel="0024782F">
          <w:delText xml:space="preserve">musí byť </w:delText>
        </w:r>
        <w:r w:rsidR="006B7777" w:rsidRPr="0005646C" w:rsidDel="0024782F">
          <w:delText xml:space="preserve">zabezpečený </w:delText>
        </w:r>
        <w:r w:rsidR="006B7777" w:rsidDel="0024782F">
          <w:delTex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r w:rsidDel="0024782F">
          <w:delText>.</w:delText>
        </w:r>
      </w:del>
    </w:p>
    <w:p w14:paraId="6DFA2717" w14:textId="61B875D9" w:rsidR="006B7777" w:rsidDel="0024782F" w:rsidRDefault="006B7777" w:rsidP="00EA2C9A">
      <w:pPr>
        <w:pStyle w:val="Textpoznmkypodiarou"/>
        <w:rPr>
          <w:del w:id="220" w:author="Milan Matovič" w:date="2018-12-05T13:40:00Z"/>
        </w:rPr>
      </w:pPr>
      <w:del w:id="221" w:author="Milan Matovič" w:date="2018-12-05T13:40:00Z">
        <w:r w:rsidDel="0024782F">
          <w:rPr>
            <w:rStyle w:val="Odkaznapoznmkupodiarou"/>
          </w:rPr>
          <w:delText xml:space="preserve">16 </w:delText>
        </w:r>
        <w:r w:rsidDel="0024782F">
          <w:delText>Uviesť meno a priezvisko.</w:delText>
        </w:r>
      </w:del>
    </w:p>
  </w:footnote>
  <w:footnote w:id="18">
    <w:p w14:paraId="7F841771" w14:textId="26812205" w:rsidR="00A569F0" w:rsidRDefault="00A569F0" w:rsidP="00A569F0">
      <w:pPr>
        <w:pStyle w:val="Textpoznmkypodiarou"/>
      </w:pPr>
      <w:r>
        <w:rPr>
          <w:rStyle w:val="Odkaznapoznmkupodiarou"/>
        </w:rPr>
        <w:footnoteRef/>
      </w:r>
      <w:r>
        <w:t xml:space="preserve">  </w:t>
      </w:r>
      <w:r w:rsidRPr="00154405">
        <w:t xml:space="preserve"> </w:t>
      </w:r>
      <w:r>
        <w:t>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9">
    <w:p w14:paraId="0E435EA4" w14:textId="77777777" w:rsidR="0024782F" w:rsidRDefault="0024782F" w:rsidP="0024782F">
      <w:pPr>
        <w:pStyle w:val="Textpoznmkypodiarou"/>
        <w:jc w:val="both"/>
        <w:rPr>
          <w:ins w:id="247" w:author="Milan Matovič" w:date="2018-12-05T13:40:00Z"/>
        </w:rPr>
      </w:pPr>
      <w:ins w:id="248" w:author="Milan Matovič" w:date="2018-12-05T13:40:00Z">
        <w:r w:rsidRPr="0005646C">
          <w:rPr>
            <w:rStyle w:val="Odkaznapoznmkupodiarou"/>
          </w:rPr>
          <w:footnoteRef/>
        </w:r>
        <w:r w:rsidRPr="0005646C">
          <w:t xml:space="preserve"> Princíp 4 očí je zabezpečený v prípade </w:t>
        </w:r>
        <w:r>
          <w:t xml:space="preserve">odborného hodnotenia </w:t>
        </w:r>
        <w:r w:rsidRPr="0005646C">
          <w:t xml:space="preserve"> výkonom </w:t>
        </w:r>
        <w:r>
          <w:t>odborného hodnotenia</w:t>
        </w:r>
        <w:r w:rsidRPr="0005646C">
          <w:t xml:space="preserve">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ins>
    </w:p>
  </w:footnote>
  <w:footnote w:id="20">
    <w:p w14:paraId="49927419" w14:textId="77777777" w:rsidR="0024782F" w:rsidRDefault="0024782F" w:rsidP="0024782F">
      <w:pPr>
        <w:pStyle w:val="Textpoznmkypodiarou"/>
        <w:rPr>
          <w:ins w:id="249" w:author="Milan Matovič" w:date="2018-12-05T13:40:00Z"/>
        </w:rPr>
      </w:pPr>
      <w:ins w:id="250" w:author="Milan Matovič" w:date="2018-12-05T13:40:00Z">
        <w:r>
          <w:rPr>
            <w:rStyle w:val="Odkaznapoznmkupodiarou"/>
          </w:rPr>
          <w:footnoteRef/>
        </w:r>
        <w:r>
          <w:t xml:space="preserve"> Uviesť meno a priezvisko.</w:t>
        </w:r>
      </w:ins>
    </w:p>
  </w:footnote>
  <w:footnote w:id="21">
    <w:p w14:paraId="389EE843" w14:textId="172C150F" w:rsidR="00642950" w:rsidRPr="0005646C" w:rsidRDefault="00642950" w:rsidP="00F665A0">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t xml:space="preserve"> alebo bodových</w:t>
      </w:r>
      <w:r w:rsidRPr="00A66794">
        <w:t xml:space="preserve"> hodnotiacich kritérií pre posúdenie súladu projektu s HP, RO zaradí takéto kritériá a vyhodnocuje ich v rámci </w:t>
      </w:r>
      <w:r>
        <w:t>spoločného</w:t>
      </w:r>
      <w:r w:rsidRPr="00A66794">
        <w:t xml:space="preserve"> hodnotiaceho hárku. </w:t>
      </w:r>
    </w:p>
  </w:footnote>
  <w:footnote w:id="22">
    <w:p w14:paraId="4341188C" w14:textId="699350D6" w:rsidR="00642950" w:rsidRPr="0005646C" w:rsidRDefault="00642950" w:rsidP="00F665A0">
      <w:pPr>
        <w:pStyle w:val="Textpoznmkypodiarou"/>
        <w:jc w:val="both"/>
      </w:pPr>
      <w:r w:rsidRPr="0005646C">
        <w:rPr>
          <w:rStyle w:val="Odkaznapoznmkupodiarou"/>
        </w:rPr>
        <w:footnoteRef/>
      </w:r>
      <w:r>
        <w:t>Kapitola 2.4.3.2</w:t>
      </w:r>
      <w:r w:rsidRPr="00A66794">
        <w:t xml:space="preserve"> ods. 1 Systému riadenia EŠIF</w:t>
      </w:r>
      <w:r>
        <w:t>.</w:t>
      </w:r>
    </w:p>
  </w:footnote>
  <w:footnote w:id="23">
    <w:p w14:paraId="340EDC44" w14:textId="77777777" w:rsidR="00642950" w:rsidRDefault="00642950" w:rsidP="00642950">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3924DB0B" w14:textId="77777777" w:rsidR="00642950" w:rsidRPr="0005646C" w:rsidRDefault="00642950" w:rsidP="00642950">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4">
    <w:p w14:paraId="4F287392" w14:textId="77777777" w:rsidR="00642950" w:rsidRPr="0005646C" w:rsidRDefault="00642950" w:rsidP="00642950">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5">
    <w:p w14:paraId="364922E4" w14:textId="77777777" w:rsidR="0080693F" w:rsidRDefault="0080693F" w:rsidP="0080693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2ECC4E09" w14:textId="77777777" w:rsidR="0080693F" w:rsidRPr="0005646C" w:rsidRDefault="0080693F" w:rsidP="0080693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6">
    <w:p w14:paraId="432086D9" w14:textId="77777777" w:rsidR="0080693F" w:rsidRDefault="0080693F" w:rsidP="0080693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51E204A7" w14:textId="77777777" w:rsidR="0080693F" w:rsidRPr="0005646C" w:rsidRDefault="0080693F" w:rsidP="0080693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7">
    <w:p w14:paraId="12DCA534" w14:textId="77777777" w:rsidR="0080693F" w:rsidRDefault="0080693F" w:rsidP="0080693F">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35BA6999" w14:textId="77777777" w:rsidR="0080693F" w:rsidRPr="0005646C" w:rsidRDefault="0080693F" w:rsidP="0080693F">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8">
    <w:p w14:paraId="55BF1045" w14:textId="2CB7D7B6" w:rsidR="00F665A0" w:rsidRPr="0005646C" w:rsidRDefault="00F665A0" w:rsidP="00F665A0">
      <w:pPr>
        <w:pStyle w:val="Textpoznmkypodiarou"/>
        <w:jc w:val="both"/>
      </w:pPr>
      <w:r w:rsidRPr="0005646C">
        <w:rPr>
          <w:rStyle w:val="Odkaznapoznmkupodiarou"/>
        </w:rPr>
        <w:footnoteRef/>
      </w:r>
      <w:r w:rsidR="009D496B">
        <w:t>Uvedené pole s</w:t>
      </w:r>
      <w:r w:rsidR="009D496B" w:rsidRPr="00A66794">
        <w:t xml:space="preserve">lúži najmä na zaznamenanie </w:t>
      </w:r>
      <w:r w:rsidR="009D496B">
        <w:t>individuálneho názoru odborného hodnotiteľa na celkovú kvalitu predloženej Žiadosti o NFP.</w:t>
      </w:r>
    </w:p>
  </w:footnote>
  <w:footnote w:id="29">
    <w:p w14:paraId="4E10FC18" w14:textId="77777777" w:rsidR="00F665A0" w:rsidRDefault="00F665A0" w:rsidP="00F665A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D4326" w14:textId="77777777" w:rsidR="00BD44FF" w:rsidRDefault="00BD44F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5AA94" w14:textId="77777777" w:rsidR="00686D17" w:rsidRDefault="00686D17">
    <w:pPr>
      <w:pStyle w:val="Hlavika"/>
    </w:pPr>
  </w:p>
  <w:p w14:paraId="00FDD466" w14:textId="77777777" w:rsidR="00686D17" w:rsidRDefault="00686D1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F09B" w14:textId="77777777" w:rsidR="008B0330" w:rsidRDefault="008B0330" w:rsidP="008B0330">
    <w:pPr>
      <w:pStyle w:val="Hlavika"/>
      <w:jc w:val="center"/>
    </w:pPr>
    <w:r w:rsidRPr="007314CA">
      <w:rPr>
        <w:rFonts w:eastAsia="Times New Roman" w:cs="Times New Roman"/>
        <w:noProof/>
        <w:sz w:val="20"/>
        <w:szCs w:val="20"/>
      </w:rPr>
      <w:drawing>
        <wp:inline distT="0" distB="0" distL="0" distR="0" wp14:anchorId="6E48B2D1" wp14:editId="760100C5">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4B18B572" w14:textId="2B12D64A" w:rsidR="00F665A0" w:rsidRPr="008B0330" w:rsidRDefault="008B0330" w:rsidP="00F665A0">
    <w:pPr>
      <w:pStyle w:val="Hlavika"/>
      <w:jc w:val="right"/>
      <w:rPr>
        <w:i/>
        <w:sz w:val="20"/>
        <w:szCs w:val="20"/>
      </w:rPr>
    </w:pPr>
    <w:r>
      <w:rPr>
        <w:i/>
        <w:sz w:val="20"/>
        <w:szCs w:val="20"/>
      </w:rPr>
      <w:t>Príloha č. 7</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471D2"/>
    <w:rsid w:val="000C1E97"/>
    <w:rsid w:val="00142E6A"/>
    <w:rsid w:val="00150554"/>
    <w:rsid w:val="001A667B"/>
    <w:rsid w:val="0024782F"/>
    <w:rsid w:val="002D6D06"/>
    <w:rsid w:val="0036736E"/>
    <w:rsid w:val="00373A4D"/>
    <w:rsid w:val="00400865"/>
    <w:rsid w:val="00413947"/>
    <w:rsid w:val="00421A26"/>
    <w:rsid w:val="00460C07"/>
    <w:rsid w:val="004B6CE7"/>
    <w:rsid w:val="0059399A"/>
    <w:rsid w:val="00596FE5"/>
    <w:rsid w:val="005F088F"/>
    <w:rsid w:val="00642950"/>
    <w:rsid w:val="00670D01"/>
    <w:rsid w:val="00686D17"/>
    <w:rsid w:val="006A1A68"/>
    <w:rsid w:val="006B138C"/>
    <w:rsid w:val="006B7777"/>
    <w:rsid w:val="007411DF"/>
    <w:rsid w:val="00746852"/>
    <w:rsid w:val="00772B0F"/>
    <w:rsid w:val="007A0929"/>
    <w:rsid w:val="007A2C25"/>
    <w:rsid w:val="007C1109"/>
    <w:rsid w:val="0080693F"/>
    <w:rsid w:val="008509C4"/>
    <w:rsid w:val="008A2018"/>
    <w:rsid w:val="008B0330"/>
    <w:rsid w:val="009B0740"/>
    <w:rsid w:val="009D496B"/>
    <w:rsid w:val="009E3CC6"/>
    <w:rsid w:val="00A04666"/>
    <w:rsid w:val="00A569F0"/>
    <w:rsid w:val="00A5752A"/>
    <w:rsid w:val="00A62676"/>
    <w:rsid w:val="00AC1456"/>
    <w:rsid w:val="00B610FC"/>
    <w:rsid w:val="00B737E5"/>
    <w:rsid w:val="00BD44FF"/>
    <w:rsid w:val="00C74648"/>
    <w:rsid w:val="00C861CB"/>
    <w:rsid w:val="00D5295E"/>
    <w:rsid w:val="00D80B9F"/>
    <w:rsid w:val="00D8591E"/>
    <w:rsid w:val="00DA5FAE"/>
    <w:rsid w:val="00DC4C28"/>
    <w:rsid w:val="00DE7F5B"/>
    <w:rsid w:val="00E41960"/>
    <w:rsid w:val="00E92E03"/>
    <w:rsid w:val="00EA2C9A"/>
    <w:rsid w:val="00EC3E39"/>
    <w:rsid w:val="00F45858"/>
    <w:rsid w:val="00F653B3"/>
    <w:rsid w:val="00F665A0"/>
    <w:rsid w:val="00F70C09"/>
    <w:rsid w:val="00F74BE1"/>
    <w:rsid w:val="00F97CC1"/>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985"/>
  <w15:docId w15:val="{D61EF2BD-5AF0-4E3D-B813-4395C4D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9E3CC6"/>
    <w:rPr>
      <w:sz w:val="16"/>
      <w:szCs w:val="16"/>
    </w:rPr>
  </w:style>
  <w:style w:type="paragraph" w:styleId="Textkomentra">
    <w:name w:val="annotation text"/>
    <w:basedOn w:val="Normlny"/>
    <w:link w:val="TextkomentraChar"/>
    <w:uiPriority w:val="99"/>
    <w:semiHidden/>
    <w:unhideWhenUsed/>
    <w:rsid w:val="009E3CC6"/>
    <w:pPr>
      <w:spacing w:line="240" w:lineRule="auto"/>
    </w:pPr>
    <w:rPr>
      <w:sz w:val="20"/>
      <w:szCs w:val="20"/>
    </w:rPr>
  </w:style>
  <w:style w:type="character" w:customStyle="1" w:styleId="TextkomentraChar">
    <w:name w:val="Text komentára Char"/>
    <w:basedOn w:val="Predvolenpsmoodseku"/>
    <w:link w:val="Textkomentra"/>
    <w:uiPriority w:val="99"/>
    <w:semiHidden/>
    <w:rsid w:val="009E3CC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E3CC6"/>
    <w:rPr>
      <w:b/>
      <w:bCs/>
    </w:rPr>
  </w:style>
  <w:style w:type="character" w:customStyle="1" w:styleId="PredmetkomentraChar">
    <w:name w:val="Predmet komentára Char"/>
    <w:basedOn w:val="TextkomentraChar"/>
    <w:link w:val="Predmetkomentra"/>
    <w:uiPriority w:val="99"/>
    <w:semiHidden/>
    <w:rsid w:val="009E3CC6"/>
    <w:rPr>
      <w:rFonts w:ascii="Times New Roman" w:eastAsiaTheme="minorEastAsia" w:hAnsi="Times New Roman"/>
      <w:b/>
      <w:bCs/>
      <w:sz w:val="20"/>
      <w:szCs w:val="20"/>
      <w:lang w:eastAsia="sk-SK"/>
    </w:rPr>
  </w:style>
  <w:style w:type="paragraph" w:styleId="Revzia">
    <w:name w:val="Revision"/>
    <w:hidden/>
    <w:uiPriority w:val="99"/>
    <w:semiHidden/>
    <w:rsid w:val="00642950"/>
    <w:pPr>
      <w:spacing w:after="0" w:line="240" w:lineRule="auto"/>
    </w:pPr>
    <w:rPr>
      <w:rFonts w:ascii="Times New Roman" w:eastAsiaTheme="minorEastAsia" w:hAnsi="Times New Roman"/>
      <w:sz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607079"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607079"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607079"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607079"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607079"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607079"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607079"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607079"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607079"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607079"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607079"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607079" w:rsidRDefault="00F85DD0" w:rsidP="00F85DD0">
          <w:pPr>
            <w:pStyle w:val="625E08B2306744A5B425740CBCE2D66A"/>
          </w:pPr>
          <w:r w:rsidRPr="0037278C">
            <w:rPr>
              <w:rStyle w:val="Zstupntext"/>
            </w:rPr>
            <w:t>Vyberte položku.</w:t>
          </w:r>
        </w:p>
      </w:docPartBody>
    </w:docPart>
    <w:docPart>
      <w:docPartPr>
        <w:name w:val="AB65728F659C4EBD95AA4243A3668545"/>
        <w:category>
          <w:name w:val="Všeobecné"/>
          <w:gallery w:val="placeholder"/>
        </w:category>
        <w:types>
          <w:type w:val="bbPlcHdr"/>
        </w:types>
        <w:behaviors>
          <w:behavior w:val="content"/>
        </w:behaviors>
        <w:guid w:val="{5FFEB720-7171-467C-B34B-64EA76836E0E}"/>
      </w:docPartPr>
      <w:docPartBody>
        <w:p w:rsidR="00524678" w:rsidRDefault="00607079" w:rsidP="00607079">
          <w:pPr>
            <w:pStyle w:val="AB65728F659C4EBD95AA4243A3668545"/>
          </w:pPr>
          <w:r w:rsidRPr="0037278C">
            <w:rPr>
              <w:rStyle w:val="Zstupntext"/>
            </w:rPr>
            <w:t>Vyberte položku.</w:t>
          </w:r>
        </w:p>
      </w:docPartBody>
    </w:docPart>
    <w:docPart>
      <w:docPartPr>
        <w:name w:val="C8824123B344499B9615E668868797CF"/>
        <w:category>
          <w:name w:val="Všeobecné"/>
          <w:gallery w:val="placeholder"/>
        </w:category>
        <w:types>
          <w:type w:val="bbPlcHdr"/>
        </w:types>
        <w:behaviors>
          <w:behavior w:val="content"/>
        </w:behaviors>
        <w:guid w:val="{A53DFB42-8495-4268-B5BD-126813738373}"/>
      </w:docPartPr>
      <w:docPartBody>
        <w:p w:rsidR="00524678" w:rsidRDefault="00607079" w:rsidP="00607079">
          <w:pPr>
            <w:pStyle w:val="C8824123B344499B9615E668868797CF"/>
          </w:pPr>
          <w:r w:rsidRPr="0037278C">
            <w:rPr>
              <w:rStyle w:val="Zstupntext"/>
            </w:rPr>
            <w:t>Vyberte položku.</w:t>
          </w:r>
        </w:p>
      </w:docPartBody>
    </w:docPart>
    <w:docPart>
      <w:docPartPr>
        <w:name w:val="29458C1444B4471485B73F12DF6CA502"/>
        <w:category>
          <w:name w:val="Všeobecné"/>
          <w:gallery w:val="placeholder"/>
        </w:category>
        <w:types>
          <w:type w:val="bbPlcHdr"/>
        </w:types>
        <w:behaviors>
          <w:behavior w:val="content"/>
        </w:behaviors>
        <w:guid w:val="{FAABCCAE-697C-4AD0-9C65-442E45424D34}"/>
      </w:docPartPr>
      <w:docPartBody>
        <w:p w:rsidR="00524678" w:rsidRDefault="00607079" w:rsidP="00607079">
          <w:pPr>
            <w:pStyle w:val="29458C1444B4471485B73F12DF6CA502"/>
          </w:pPr>
          <w:r w:rsidRPr="0037278C">
            <w:rPr>
              <w:rStyle w:val="Zstupntext"/>
            </w:rPr>
            <w:t>Vyberte položku.</w:t>
          </w:r>
        </w:p>
      </w:docPartBody>
    </w:docPart>
    <w:docPart>
      <w:docPartPr>
        <w:name w:val="3BAF9B3CEF014CA7B50F5036F9594935"/>
        <w:category>
          <w:name w:val="Všeobecné"/>
          <w:gallery w:val="placeholder"/>
        </w:category>
        <w:types>
          <w:type w:val="bbPlcHdr"/>
        </w:types>
        <w:behaviors>
          <w:behavior w:val="content"/>
        </w:behaviors>
        <w:guid w:val="{9B0944F8-492D-48B5-9E9C-53F426443E4B}"/>
      </w:docPartPr>
      <w:docPartBody>
        <w:p w:rsidR="00524678" w:rsidRDefault="00607079" w:rsidP="00607079">
          <w:pPr>
            <w:pStyle w:val="3BAF9B3CEF014CA7B50F5036F9594935"/>
          </w:pPr>
          <w:r w:rsidRPr="0037278C">
            <w:rPr>
              <w:rStyle w:val="Zstupntext"/>
            </w:rPr>
            <w:t>Vyberte položku.</w:t>
          </w:r>
        </w:p>
      </w:docPartBody>
    </w:docPart>
    <w:docPart>
      <w:docPartPr>
        <w:name w:val="AE44E7D4654F471292DBF6D3DF3D4C59"/>
        <w:category>
          <w:name w:val="Všeobecné"/>
          <w:gallery w:val="placeholder"/>
        </w:category>
        <w:types>
          <w:type w:val="bbPlcHdr"/>
        </w:types>
        <w:behaviors>
          <w:behavior w:val="content"/>
        </w:behaviors>
        <w:guid w:val="{4F1B83C1-8058-4199-904B-ACD43480D3D2}"/>
      </w:docPartPr>
      <w:docPartBody>
        <w:p w:rsidR="00524678" w:rsidRDefault="00607079" w:rsidP="00607079">
          <w:pPr>
            <w:pStyle w:val="AE44E7D4654F471292DBF6D3DF3D4C59"/>
          </w:pPr>
          <w:r w:rsidRPr="0037278C">
            <w:rPr>
              <w:rStyle w:val="Zstupntext"/>
            </w:rPr>
            <w:t>Vyberte položku.</w:t>
          </w:r>
        </w:p>
      </w:docPartBody>
    </w:docPart>
    <w:docPart>
      <w:docPartPr>
        <w:name w:val="89AE38C4A68F4D429C0ABE0716B0B8E9"/>
        <w:category>
          <w:name w:val="Všeobecné"/>
          <w:gallery w:val="placeholder"/>
        </w:category>
        <w:types>
          <w:type w:val="bbPlcHdr"/>
        </w:types>
        <w:behaviors>
          <w:behavior w:val="content"/>
        </w:behaviors>
        <w:guid w:val="{6D137F56-3285-42A7-AD27-6624435267C1}"/>
      </w:docPartPr>
      <w:docPartBody>
        <w:p w:rsidR="00524678" w:rsidRDefault="00607079" w:rsidP="00607079">
          <w:pPr>
            <w:pStyle w:val="89AE38C4A68F4D429C0ABE0716B0B8E9"/>
          </w:pPr>
          <w:r w:rsidRPr="0037278C">
            <w:rPr>
              <w:rStyle w:val="Zstupntext"/>
            </w:rPr>
            <w:t>Vyberte položku.</w:t>
          </w:r>
        </w:p>
      </w:docPartBody>
    </w:docPart>
    <w:docPart>
      <w:docPartPr>
        <w:name w:val="1E28FDFDDA5E48BDA9F6A5FB5DFC1B86"/>
        <w:category>
          <w:name w:val="Všeobecné"/>
          <w:gallery w:val="placeholder"/>
        </w:category>
        <w:types>
          <w:type w:val="bbPlcHdr"/>
        </w:types>
        <w:behaviors>
          <w:behavior w:val="content"/>
        </w:behaviors>
        <w:guid w:val="{19B3B906-5C29-478C-A52A-6C29FB9C181C}"/>
      </w:docPartPr>
      <w:docPartBody>
        <w:p w:rsidR="00524678" w:rsidRDefault="00607079" w:rsidP="00607079">
          <w:pPr>
            <w:pStyle w:val="1E28FDFDDA5E48BDA9F6A5FB5DFC1B86"/>
          </w:pPr>
          <w:r w:rsidRPr="0037278C">
            <w:rPr>
              <w:rStyle w:val="Zstupntext"/>
            </w:rPr>
            <w:t>Vyberte položku.</w:t>
          </w:r>
        </w:p>
      </w:docPartBody>
    </w:docPart>
    <w:docPart>
      <w:docPartPr>
        <w:name w:val="20BD0F73ABB74A8684660641787B2112"/>
        <w:category>
          <w:name w:val="Všeobecné"/>
          <w:gallery w:val="placeholder"/>
        </w:category>
        <w:types>
          <w:type w:val="bbPlcHdr"/>
        </w:types>
        <w:behaviors>
          <w:behavior w:val="content"/>
        </w:behaviors>
        <w:guid w:val="{170100C0-AB00-4E28-BF64-04C2325D8DD6}"/>
      </w:docPartPr>
      <w:docPartBody>
        <w:p w:rsidR="00524678" w:rsidRDefault="00607079" w:rsidP="00607079">
          <w:pPr>
            <w:pStyle w:val="20BD0F73ABB74A8684660641787B2112"/>
          </w:pPr>
          <w:r w:rsidRPr="0037278C">
            <w:rPr>
              <w:rStyle w:val="Zstupntext"/>
            </w:rPr>
            <w:t>Vyberte položku.</w:t>
          </w:r>
        </w:p>
      </w:docPartBody>
    </w:docPart>
    <w:docPart>
      <w:docPartPr>
        <w:name w:val="730F8AB375DC4519813B6FC2823F0912"/>
        <w:category>
          <w:name w:val="Všeobecné"/>
          <w:gallery w:val="placeholder"/>
        </w:category>
        <w:types>
          <w:type w:val="bbPlcHdr"/>
        </w:types>
        <w:behaviors>
          <w:behavior w:val="content"/>
        </w:behaviors>
        <w:guid w:val="{91C22553-3CFF-49D0-A082-0F51A8A0B7BB}"/>
      </w:docPartPr>
      <w:docPartBody>
        <w:p w:rsidR="00524678" w:rsidRDefault="00607079" w:rsidP="00607079">
          <w:pPr>
            <w:pStyle w:val="730F8AB375DC4519813B6FC2823F0912"/>
          </w:pPr>
          <w:r w:rsidRPr="0037278C">
            <w:rPr>
              <w:rStyle w:val="Zstupntext"/>
            </w:rPr>
            <w:t>Vyberte položku.</w:t>
          </w:r>
        </w:p>
      </w:docPartBody>
    </w:docPart>
    <w:docPart>
      <w:docPartPr>
        <w:name w:val="7A5D6C4755274FCCB4DAAE5485A79B3A"/>
        <w:category>
          <w:name w:val="Všeobecné"/>
          <w:gallery w:val="placeholder"/>
        </w:category>
        <w:types>
          <w:type w:val="bbPlcHdr"/>
        </w:types>
        <w:behaviors>
          <w:behavior w:val="content"/>
        </w:behaviors>
        <w:guid w:val="{7852129D-848E-4AF9-BE3E-9A44A67F8F96}"/>
      </w:docPartPr>
      <w:docPartBody>
        <w:p w:rsidR="00524678" w:rsidRDefault="00607079" w:rsidP="00607079">
          <w:pPr>
            <w:pStyle w:val="7A5D6C4755274FCCB4DAAE5485A79B3A"/>
          </w:pPr>
          <w:r w:rsidRPr="0037278C">
            <w:rPr>
              <w:rStyle w:val="Zstupntext"/>
            </w:rPr>
            <w:t>Vyberte položku.</w:t>
          </w:r>
        </w:p>
      </w:docPartBody>
    </w:docPart>
    <w:docPart>
      <w:docPartPr>
        <w:name w:val="8B284CE44AD54F9D8B005EBFF89C233A"/>
        <w:category>
          <w:name w:val="Všeobecné"/>
          <w:gallery w:val="placeholder"/>
        </w:category>
        <w:types>
          <w:type w:val="bbPlcHdr"/>
        </w:types>
        <w:behaviors>
          <w:behavior w:val="content"/>
        </w:behaviors>
        <w:guid w:val="{DA3861EE-A4C0-4353-98B3-A85E2A40A32B}"/>
      </w:docPartPr>
      <w:docPartBody>
        <w:p w:rsidR="00EA6D36" w:rsidRDefault="006079A2" w:rsidP="006079A2">
          <w:pPr>
            <w:pStyle w:val="8B284CE44AD54F9D8B005EBFF89C233A"/>
          </w:pPr>
          <w:r w:rsidRPr="00407CEC">
            <w:rPr>
              <w:rStyle w:val="Zstupntext"/>
            </w:rPr>
            <w:t>Vyberte položku.</w:t>
          </w:r>
        </w:p>
      </w:docPartBody>
    </w:docPart>
    <w:docPart>
      <w:docPartPr>
        <w:name w:val="B74835AC9B8B4B75946A0C163B27051F"/>
        <w:category>
          <w:name w:val="Všeobecné"/>
          <w:gallery w:val="placeholder"/>
        </w:category>
        <w:types>
          <w:type w:val="bbPlcHdr"/>
        </w:types>
        <w:behaviors>
          <w:behavior w:val="content"/>
        </w:behaviors>
        <w:guid w:val="{C8D6AC04-1870-49E7-929B-19896D499356}"/>
      </w:docPartPr>
      <w:docPartBody>
        <w:p w:rsidR="001850FC" w:rsidRDefault="00EA6D36" w:rsidP="00EA6D36">
          <w:pPr>
            <w:pStyle w:val="B74835AC9B8B4B75946A0C163B27051F"/>
          </w:pPr>
          <w:r w:rsidRPr="0037278C">
            <w:rPr>
              <w:rStyle w:val="Zstupntext"/>
            </w:rPr>
            <w:t>Vyberte položku.</w:t>
          </w:r>
        </w:p>
      </w:docPartBody>
    </w:docPart>
    <w:docPart>
      <w:docPartPr>
        <w:name w:val="7FAC70B9F98B49209475686D782EB404"/>
        <w:category>
          <w:name w:val="Všeobecné"/>
          <w:gallery w:val="placeholder"/>
        </w:category>
        <w:types>
          <w:type w:val="bbPlcHdr"/>
        </w:types>
        <w:behaviors>
          <w:behavior w:val="content"/>
        </w:behaviors>
        <w:guid w:val="{6854EE73-208C-4D14-A6E1-56B5378C06F3}"/>
      </w:docPartPr>
      <w:docPartBody>
        <w:p w:rsidR="001850FC" w:rsidRDefault="00EA6D36" w:rsidP="00EA6D36">
          <w:pPr>
            <w:pStyle w:val="7FAC70B9F98B49209475686D782EB404"/>
          </w:pPr>
          <w:r w:rsidRPr="0037278C">
            <w:rPr>
              <w:rStyle w:val="Zstupntext"/>
            </w:rPr>
            <w:t>Vyberte položku.</w:t>
          </w:r>
        </w:p>
      </w:docPartBody>
    </w:docPart>
    <w:docPart>
      <w:docPartPr>
        <w:name w:val="BE257E0BF751425B9B43024613B0D6D3"/>
        <w:category>
          <w:name w:val="Všeobecné"/>
          <w:gallery w:val="placeholder"/>
        </w:category>
        <w:types>
          <w:type w:val="bbPlcHdr"/>
        </w:types>
        <w:behaviors>
          <w:behavior w:val="content"/>
        </w:behaviors>
        <w:guid w:val="{81AE0013-B2CE-4838-8B44-7E3D7608E356}"/>
      </w:docPartPr>
      <w:docPartBody>
        <w:p w:rsidR="001850FC" w:rsidRDefault="00EA6D36" w:rsidP="00EA6D36">
          <w:pPr>
            <w:pStyle w:val="BE257E0BF751425B9B43024613B0D6D3"/>
          </w:pPr>
          <w:r w:rsidRPr="0037278C">
            <w:rPr>
              <w:rStyle w:val="Zstupntext"/>
            </w:rPr>
            <w:t>Vyberte položku.</w:t>
          </w:r>
        </w:p>
      </w:docPartBody>
    </w:docPart>
    <w:docPart>
      <w:docPartPr>
        <w:name w:val="9CD48F28B64F445AA7641594C08DD67E"/>
        <w:category>
          <w:name w:val="Všeobecné"/>
          <w:gallery w:val="placeholder"/>
        </w:category>
        <w:types>
          <w:type w:val="bbPlcHdr"/>
        </w:types>
        <w:behaviors>
          <w:behavior w:val="content"/>
        </w:behaviors>
        <w:guid w:val="{C48C2D9F-BDE4-4D47-B7E4-9694133C86DE}"/>
      </w:docPartPr>
      <w:docPartBody>
        <w:p w:rsidR="001850FC" w:rsidRDefault="00EA6D36" w:rsidP="00EA6D36">
          <w:pPr>
            <w:pStyle w:val="9CD48F28B64F445AA7641594C08DD67E"/>
          </w:pPr>
          <w:r w:rsidRPr="0037278C">
            <w:rPr>
              <w:rStyle w:val="Zstupntext"/>
            </w:rPr>
            <w:t>Vyberte položku.</w:t>
          </w:r>
        </w:p>
      </w:docPartBody>
    </w:docPart>
    <w:docPart>
      <w:docPartPr>
        <w:name w:val="5292A39879074DFB9ABE0B948F0B5177"/>
        <w:category>
          <w:name w:val="Všeobecné"/>
          <w:gallery w:val="placeholder"/>
        </w:category>
        <w:types>
          <w:type w:val="bbPlcHdr"/>
        </w:types>
        <w:behaviors>
          <w:behavior w:val="content"/>
        </w:behaviors>
        <w:guid w:val="{1FE2852D-8E19-489A-9E2F-4671AD80BB55}"/>
      </w:docPartPr>
      <w:docPartBody>
        <w:p w:rsidR="001850FC" w:rsidRDefault="00EA6D36" w:rsidP="00EA6D36">
          <w:pPr>
            <w:pStyle w:val="5292A39879074DFB9ABE0B948F0B5177"/>
          </w:pPr>
          <w:r w:rsidRPr="0037278C">
            <w:rPr>
              <w:rStyle w:val="Zstupntext"/>
            </w:rPr>
            <w:t>Vyberte položku.</w:t>
          </w:r>
        </w:p>
      </w:docPartBody>
    </w:docPart>
    <w:docPart>
      <w:docPartPr>
        <w:name w:val="49C57DF6EE0E4E9F8ADC1BDC10B096B5"/>
        <w:category>
          <w:name w:val="Všeobecné"/>
          <w:gallery w:val="placeholder"/>
        </w:category>
        <w:types>
          <w:type w:val="bbPlcHdr"/>
        </w:types>
        <w:behaviors>
          <w:behavior w:val="content"/>
        </w:behaviors>
        <w:guid w:val="{29864B4E-A31D-4EBB-A9C4-DF4047FF0B17}"/>
      </w:docPartPr>
      <w:docPartBody>
        <w:p w:rsidR="001850FC" w:rsidRDefault="00EA6D36" w:rsidP="00EA6D36">
          <w:pPr>
            <w:pStyle w:val="49C57DF6EE0E4E9F8ADC1BDC10B096B5"/>
          </w:pPr>
          <w:r w:rsidRPr="0037278C">
            <w:rPr>
              <w:rStyle w:val="Zstupntext"/>
            </w:rPr>
            <w:t>Vyberte položku.</w:t>
          </w:r>
        </w:p>
      </w:docPartBody>
    </w:docPart>
    <w:docPart>
      <w:docPartPr>
        <w:name w:val="1C221A27888241309FC57894FA16AB21"/>
        <w:category>
          <w:name w:val="Všeobecné"/>
          <w:gallery w:val="placeholder"/>
        </w:category>
        <w:types>
          <w:type w:val="bbPlcHdr"/>
        </w:types>
        <w:behaviors>
          <w:behavior w:val="content"/>
        </w:behaviors>
        <w:guid w:val="{A549DB56-38FC-425B-80B7-B016B7C32B91}"/>
      </w:docPartPr>
      <w:docPartBody>
        <w:p w:rsidR="001850FC" w:rsidRDefault="00EA6D36" w:rsidP="00EA6D36">
          <w:pPr>
            <w:pStyle w:val="1C221A27888241309FC57894FA16AB21"/>
          </w:pPr>
          <w:r w:rsidRPr="0037278C">
            <w:rPr>
              <w:rStyle w:val="Zstupntext"/>
            </w:rPr>
            <w:t>Vyberte položku.</w:t>
          </w:r>
        </w:p>
      </w:docPartBody>
    </w:docPart>
    <w:docPart>
      <w:docPartPr>
        <w:name w:val="0BE28900196A4D56BD6587CE35169DC6"/>
        <w:category>
          <w:name w:val="Všeobecné"/>
          <w:gallery w:val="placeholder"/>
        </w:category>
        <w:types>
          <w:type w:val="bbPlcHdr"/>
        </w:types>
        <w:behaviors>
          <w:behavior w:val="content"/>
        </w:behaviors>
        <w:guid w:val="{61C7D7F8-FF62-4263-A42E-31E10E9619F3}"/>
      </w:docPartPr>
      <w:docPartBody>
        <w:p w:rsidR="001850FC" w:rsidRDefault="00EA6D36" w:rsidP="00EA6D36">
          <w:pPr>
            <w:pStyle w:val="0BE28900196A4D56BD6587CE35169DC6"/>
          </w:pPr>
          <w:r w:rsidRPr="0037278C">
            <w:rPr>
              <w:rStyle w:val="Zstupntext"/>
            </w:rPr>
            <w:t>Vyberte položku.</w:t>
          </w:r>
        </w:p>
      </w:docPartBody>
    </w:docPart>
    <w:docPart>
      <w:docPartPr>
        <w:name w:val="D3BBB48F44294225B9ECAE3A148171B3"/>
        <w:category>
          <w:name w:val="Všeobecné"/>
          <w:gallery w:val="placeholder"/>
        </w:category>
        <w:types>
          <w:type w:val="bbPlcHdr"/>
        </w:types>
        <w:behaviors>
          <w:behavior w:val="content"/>
        </w:behaviors>
        <w:guid w:val="{AE293348-E2E8-4EBE-A60D-D29E377FD7E9}"/>
      </w:docPartPr>
      <w:docPartBody>
        <w:p w:rsidR="001850FC" w:rsidRDefault="00EA6D36" w:rsidP="00EA6D36">
          <w:pPr>
            <w:pStyle w:val="D3BBB48F44294225B9ECAE3A148171B3"/>
          </w:pPr>
          <w:r w:rsidRPr="0037278C">
            <w:rPr>
              <w:rStyle w:val="Zstupntext"/>
            </w:rPr>
            <w:t>Vyberte položku.</w:t>
          </w:r>
        </w:p>
      </w:docPartBody>
    </w:docPart>
    <w:docPart>
      <w:docPartPr>
        <w:name w:val="1671AE170BF14AB19CE7C595D346A79D"/>
        <w:category>
          <w:name w:val="Všeobecné"/>
          <w:gallery w:val="placeholder"/>
        </w:category>
        <w:types>
          <w:type w:val="bbPlcHdr"/>
        </w:types>
        <w:behaviors>
          <w:behavior w:val="content"/>
        </w:behaviors>
        <w:guid w:val="{D476EB1F-AB82-4E85-A356-6B088A8ED6A7}"/>
      </w:docPartPr>
      <w:docPartBody>
        <w:p w:rsidR="001850FC" w:rsidRDefault="00EA6D36" w:rsidP="00EA6D36">
          <w:pPr>
            <w:pStyle w:val="1671AE170BF14AB19CE7C595D346A79D"/>
          </w:pPr>
          <w:r w:rsidRPr="0037278C">
            <w:rPr>
              <w:rStyle w:val="Zstupntext"/>
            </w:rPr>
            <w:t>Vyberte položku.</w:t>
          </w:r>
        </w:p>
      </w:docPartBody>
    </w:docPart>
    <w:docPart>
      <w:docPartPr>
        <w:name w:val="03DB388AF73F496AB783BF8E74871218"/>
        <w:category>
          <w:name w:val="Všeobecné"/>
          <w:gallery w:val="placeholder"/>
        </w:category>
        <w:types>
          <w:type w:val="bbPlcHdr"/>
        </w:types>
        <w:behaviors>
          <w:behavior w:val="content"/>
        </w:behaviors>
        <w:guid w:val="{30325BA9-E617-4DA7-A634-D96CBC5246C5}"/>
      </w:docPartPr>
      <w:docPartBody>
        <w:p w:rsidR="009414F0" w:rsidRDefault="00CC0269" w:rsidP="00CC0269">
          <w:pPr>
            <w:pStyle w:val="03DB388AF73F496AB783BF8E74871218"/>
          </w:pPr>
          <w:r w:rsidRPr="0037278C">
            <w:rPr>
              <w:rStyle w:val="Zstupntext"/>
            </w:rPr>
            <w:t>Vyberte položku.</w:t>
          </w:r>
        </w:p>
      </w:docPartBody>
    </w:docPart>
    <w:docPart>
      <w:docPartPr>
        <w:name w:val="DFBA53F5020A4E799A5D08AEAE91BCCF"/>
        <w:category>
          <w:name w:val="Všeobecné"/>
          <w:gallery w:val="placeholder"/>
        </w:category>
        <w:types>
          <w:type w:val="bbPlcHdr"/>
        </w:types>
        <w:behaviors>
          <w:behavior w:val="content"/>
        </w:behaviors>
        <w:guid w:val="{0D9CF0DA-C764-4442-A797-DE430AE85BD3}"/>
      </w:docPartPr>
      <w:docPartBody>
        <w:p w:rsidR="009414F0" w:rsidRDefault="00CC0269" w:rsidP="00CC0269">
          <w:pPr>
            <w:pStyle w:val="DFBA53F5020A4E799A5D08AEAE91BCCF"/>
          </w:pPr>
          <w:r w:rsidRPr="0037278C">
            <w:rPr>
              <w:rStyle w:val="Zstupntext"/>
            </w:rPr>
            <w:t>Vyberte položku.</w:t>
          </w:r>
        </w:p>
      </w:docPartBody>
    </w:docPart>
    <w:docPart>
      <w:docPartPr>
        <w:name w:val="4DC61A9458A24DA28BC2DC4A9C397715"/>
        <w:category>
          <w:name w:val="Všeobecné"/>
          <w:gallery w:val="placeholder"/>
        </w:category>
        <w:types>
          <w:type w:val="bbPlcHdr"/>
        </w:types>
        <w:behaviors>
          <w:behavior w:val="content"/>
        </w:behaviors>
        <w:guid w:val="{8D2F33BE-DE51-4DF4-AA5C-861B0312D134}"/>
      </w:docPartPr>
      <w:docPartBody>
        <w:p w:rsidR="009414F0" w:rsidRDefault="00CC0269" w:rsidP="00CC0269">
          <w:pPr>
            <w:pStyle w:val="4DC61A9458A24DA28BC2DC4A9C397715"/>
          </w:pPr>
          <w:r w:rsidRPr="0037278C">
            <w:rPr>
              <w:rStyle w:val="Zstupntext"/>
            </w:rPr>
            <w:t>Vyberte položku.</w:t>
          </w:r>
        </w:p>
      </w:docPartBody>
    </w:docPart>
    <w:docPart>
      <w:docPartPr>
        <w:name w:val="71B2B95789984999B1578DA6FD300BB5"/>
        <w:category>
          <w:name w:val="Všeobecné"/>
          <w:gallery w:val="placeholder"/>
        </w:category>
        <w:types>
          <w:type w:val="bbPlcHdr"/>
        </w:types>
        <w:behaviors>
          <w:behavior w:val="content"/>
        </w:behaviors>
        <w:guid w:val="{EAB860C8-6171-4954-A948-CFB2D0A6A88C}"/>
      </w:docPartPr>
      <w:docPartBody>
        <w:p w:rsidR="009414F0" w:rsidRDefault="00CC0269" w:rsidP="00CC0269">
          <w:pPr>
            <w:pStyle w:val="71B2B95789984999B1578DA6FD300BB5"/>
          </w:pPr>
          <w:r w:rsidRPr="0037278C">
            <w:rPr>
              <w:rStyle w:val="Zstupntext"/>
            </w:rPr>
            <w:t>Vyberte položku.</w:t>
          </w:r>
        </w:p>
      </w:docPartBody>
    </w:docPart>
    <w:docPart>
      <w:docPartPr>
        <w:name w:val="20551642E8D445448AE8AFDA527022A7"/>
        <w:category>
          <w:name w:val="Všeobecné"/>
          <w:gallery w:val="placeholder"/>
        </w:category>
        <w:types>
          <w:type w:val="bbPlcHdr"/>
        </w:types>
        <w:behaviors>
          <w:behavior w:val="content"/>
        </w:behaviors>
        <w:guid w:val="{BFB32D48-8E69-44E8-9DBB-A11792672FF6}"/>
      </w:docPartPr>
      <w:docPartBody>
        <w:p w:rsidR="009414F0" w:rsidRDefault="00CC0269" w:rsidP="00CC0269">
          <w:pPr>
            <w:pStyle w:val="20551642E8D445448AE8AFDA527022A7"/>
          </w:pPr>
          <w:r w:rsidRPr="0037278C">
            <w:rPr>
              <w:rStyle w:val="Zstupntext"/>
            </w:rPr>
            <w:t>Vyberte položku.</w:t>
          </w:r>
        </w:p>
      </w:docPartBody>
    </w:docPart>
    <w:docPart>
      <w:docPartPr>
        <w:name w:val="BD83C320A7224BC2AC6AD719B86CE545"/>
        <w:category>
          <w:name w:val="Všeobecné"/>
          <w:gallery w:val="placeholder"/>
        </w:category>
        <w:types>
          <w:type w:val="bbPlcHdr"/>
        </w:types>
        <w:behaviors>
          <w:behavior w:val="content"/>
        </w:behaviors>
        <w:guid w:val="{B76D8EDD-5E3F-4FE2-B3D0-6A8CABB5D5B0}"/>
      </w:docPartPr>
      <w:docPartBody>
        <w:p w:rsidR="009414F0" w:rsidRDefault="00CC0269" w:rsidP="00CC0269">
          <w:pPr>
            <w:pStyle w:val="BD83C320A7224BC2AC6AD719B86CE545"/>
          </w:pPr>
          <w:r w:rsidRPr="0037278C">
            <w:rPr>
              <w:rStyle w:val="Zstupntext"/>
            </w:rPr>
            <w:t>Vyberte položku.</w:t>
          </w:r>
        </w:p>
      </w:docPartBody>
    </w:docPart>
    <w:docPart>
      <w:docPartPr>
        <w:name w:val="25505B7A227B42E4B761C6D010AB1D2D"/>
        <w:category>
          <w:name w:val="Všeobecné"/>
          <w:gallery w:val="placeholder"/>
        </w:category>
        <w:types>
          <w:type w:val="bbPlcHdr"/>
        </w:types>
        <w:behaviors>
          <w:behavior w:val="content"/>
        </w:behaviors>
        <w:guid w:val="{1253DF4F-750C-4E70-93DA-B3CB8ACBC124}"/>
      </w:docPartPr>
      <w:docPartBody>
        <w:p w:rsidR="009414F0" w:rsidRDefault="00CC0269" w:rsidP="00CC0269">
          <w:pPr>
            <w:pStyle w:val="25505B7A227B42E4B761C6D010AB1D2D"/>
          </w:pPr>
          <w:r w:rsidRPr="0037278C">
            <w:rPr>
              <w:rStyle w:val="Zstupntext"/>
            </w:rPr>
            <w:t>Vyberte položku.</w:t>
          </w:r>
        </w:p>
      </w:docPartBody>
    </w:docPart>
    <w:docPart>
      <w:docPartPr>
        <w:name w:val="E2FC7B27520A42C68862D11DDDE840E3"/>
        <w:category>
          <w:name w:val="Všeobecné"/>
          <w:gallery w:val="placeholder"/>
        </w:category>
        <w:types>
          <w:type w:val="bbPlcHdr"/>
        </w:types>
        <w:behaviors>
          <w:behavior w:val="content"/>
        </w:behaviors>
        <w:guid w:val="{70570B85-CD2F-440E-8D81-58A664DD407F}"/>
      </w:docPartPr>
      <w:docPartBody>
        <w:p w:rsidR="009414F0" w:rsidRDefault="00CC0269" w:rsidP="00CC0269">
          <w:pPr>
            <w:pStyle w:val="E2FC7B27520A42C68862D11DDDE840E3"/>
          </w:pPr>
          <w:r w:rsidRPr="0037278C">
            <w:rPr>
              <w:rStyle w:val="Zstupntext"/>
            </w:rPr>
            <w:t>Vyberte položku.</w:t>
          </w:r>
        </w:p>
      </w:docPartBody>
    </w:docPart>
    <w:docPart>
      <w:docPartPr>
        <w:name w:val="D26D2E02F7FD48F89DBD95B2976F4DC3"/>
        <w:category>
          <w:name w:val="Všeobecné"/>
          <w:gallery w:val="placeholder"/>
        </w:category>
        <w:types>
          <w:type w:val="bbPlcHdr"/>
        </w:types>
        <w:behaviors>
          <w:behavior w:val="content"/>
        </w:behaviors>
        <w:guid w:val="{F10CE692-73BD-46AC-BF46-458EF5B68488}"/>
      </w:docPartPr>
      <w:docPartBody>
        <w:p w:rsidR="009414F0" w:rsidRDefault="00CC0269" w:rsidP="00CC0269">
          <w:pPr>
            <w:pStyle w:val="D26D2E02F7FD48F89DBD95B2976F4DC3"/>
          </w:pPr>
          <w:r w:rsidRPr="0037278C">
            <w:rPr>
              <w:rStyle w:val="Zstupntext"/>
            </w:rPr>
            <w:t>Vyberte položku.</w:t>
          </w:r>
        </w:p>
      </w:docPartBody>
    </w:docPart>
    <w:docPart>
      <w:docPartPr>
        <w:name w:val="1E7F8C49AB7C4E3EADE953186DFE6527"/>
        <w:category>
          <w:name w:val="Všeobecné"/>
          <w:gallery w:val="placeholder"/>
        </w:category>
        <w:types>
          <w:type w:val="bbPlcHdr"/>
        </w:types>
        <w:behaviors>
          <w:behavior w:val="content"/>
        </w:behaviors>
        <w:guid w:val="{E2D480F8-84DD-4440-B793-E927B8463461}"/>
      </w:docPartPr>
      <w:docPartBody>
        <w:p w:rsidR="009414F0" w:rsidRDefault="00CC0269" w:rsidP="00CC0269">
          <w:pPr>
            <w:pStyle w:val="1E7F8C49AB7C4E3EADE953186DFE6527"/>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020E90"/>
    <w:rsid w:val="00156E64"/>
    <w:rsid w:val="001850FC"/>
    <w:rsid w:val="001F7A12"/>
    <w:rsid w:val="00445D8A"/>
    <w:rsid w:val="004B5119"/>
    <w:rsid w:val="00524678"/>
    <w:rsid w:val="005D63A4"/>
    <w:rsid w:val="00607079"/>
    <w:rsid w:val="006079A2"/>
    <w:rsid w:val="008C7C64"/>
    <w:rsid w:val="008F25B5"/>
    <w:rsid w:val="009414F0"/>
    <w:rsid w:val="00B100A7"/>
    <w:rsid w:val="00BE4F9C"/>
    <w:rsid w:val="00CC0269"/>
    <w:rsid w:val="00DE409E"/>
    <w:rsid w:val="00E3204C"/>
    <w:rsid w:val="00EA6D36"/>
    <w:rsid w:val="00F85DD0"/>
    <w:rsid w:val="00FB58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6506F8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C0269"/>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AB65728F659C4EBD95AA4243A3668545">
    <w:name w:val="AB65728F659C4EBD95AA4243A3668545"/>
    <w:rsid w:val="00607079"/>
  </w:style>
  <w:style w:type="paragraph" w:customStyle="1" w:styleId="C8824123B344499B9615E668868797CF">
    <w:name w:val="C8824123B344499B9615E668868797CF"/>
    <w:rsid w:val="00607079"/>
  </w:style>
  <w:style w:type="paragraph" w:customStyle="1" w:styleId="29458C1444B4471485B73F12DF6CA502">
    <w:name w:val="29458C1444B4471485B73F12DF6CA502"/>
    <w:rsid w:val="00607079"/>
  </w:style>
  <w:style w:type="paragraph" w:customStyle="1" w:styleId="3BAF9B3CEF014CA7B50F5036F9594935">
    <w:name w:val="3BAF9B3CEF014CA7B50F5036F9594935"/>
    <w:rsid w:val="00607079"/>
  </w:style>
  <w:style w:type="paragraph" w:customStyle="1" w:styleId="AE44E7D4654F471292DBF6D3DF3D4C59">
    <w:name w:val="AE44E7D4654F471292DBF6D3DF3D4C59"/>
    <w:rsid w:val="00607079"/>
  </w:style>
  <w:style w:type="paragraph" w:customStyle="1" w:styleId="89AE38C4A68F4D429C0ABE0716B0B8E9">
    <w:name w:val="89AE38C4A68F4D429C0ABE0716B0B8E9"/>
    <w:rsid w:val="00607079"/>
  </w:style>
  <w:style w:type="paragraph" w:customStyle="1" w:styleId="1E28FDFDDA5E48BDA9F6A5FB5DFC1B86">
    <w:name w:val="1E28FDFDDA5E48BDA9F6A5FB5DFC1B86"/>
    <w:rsid w:val="00607079"/>
  </w:style>
  <w:style w:type="paragraph" w:customStyle="1" w:styleId="20BD0F73ABB74A8684660641787B2112">
    <w:name w:val="20BD0F73ABB74A8684660641787B2112"/>
    <w:rsid w:val="00607079"/>
  </w:style>
  <w:style w:type="paragraph" w:customStyle="1" w:styleId="730F8AB375DC4519813B6FC2823F0912">
    <w:name w:val="730F8AB375DC4519813B6FC2823F0912"/>
    <w:rsid w:val="00607079"/>
  </w:style>
  <w:style w:type="paragraph" w:customStyle="1" w:styleId="7A5D6C4755274FCCB4DAAE5485A79B3A">
    <w:name w:val="7A5D6C4755274FCCB4DAAE5485A79B3A"/>
    <w:rsid w:val="00607079"/>
  </w:style>
  <w:style w:type="paragraph" w:customStyle="1" w:styleId="4B41531285594CD282B05D139986570B">
    <w:name w:val="4B41531285594CD282B05D139986570B"/>
    <w:rsid w:val="00020E90"/>
    <w:pPr>
      <w:spacing w:after="160" w:line="259" w:lineRule="auto"/>
    </w:pPr>
  </w:style>
  <w:style w:type="paragraph" w:customStyle="1" w:styleId="7E3D147C27D24AAAB45AD1C66EC66413">
    <w:name w:val="7E3D147C27D24AAAB45AD1C66EC66413"/>
    <w:rsid w:val="006079A2"/>
    <w:pPr>
      <w:spacing w:after="160" w:line="259" w:lineRule="auto"/>
    </w:pPr>
  </w:style>
  <w:style w:type="paragraph" w:customStyle="1" w:styleId="8B284CE44AD54F9D8B005EBFF89C233A">
    <w:name w:val="8B284CE44AD54F9D8B005EBFF89C233A"/>
    <w:rsid w:val="006079A2"/>
    <w:pPr>
      <w:spacing w:after="160" w:line="259" w:lineRule="auto"/>
    </w:pPr>
  </w:style>
  <w:style w:type="paragraph" w:customStyle="1" w:styleId="B74835AC9B8B4B75946A0C163B27051F">
    <w:name w:val="B74835AC9B8B4B75946A0C163B27051F"/>
    <w:rsid w:val="00EA6D36"/>
    <w:pPr>
      <w:spacing w:after="160" w:line="259" w:lineRule="auto"/>
    </w:pPr>
  </w:style>
  <w:style w:type="paragraph" w:customStyle="1" w:styleId="7FAC70B9F98B49209475686D782EB404">
    <w:name w:val="7FAC70B9F98B49209475686D782EB404"/>
    <w:rsid w:val="00EA6D36"/>
    <w:pPr>
      <w:spacing w:after="160" w:line="259" w:lineRule="auto"/>
    </w:pPr>
  </w:style>
  <w:style w:type="paragraph" w:customStyle="1" w:styleId="BE257E0BF751425B9B43024613B0D6D3">
    <w:name w:val="BE257E0BF751425B9B43024613B0D6D3"/>
    <w:rsid w:val="00EA6D36"/>
    <w:pPr>
      <w:spacing w:after="160" w:line="259" w:lineRule="auto"/>
    </w:pPr>
  </w:style>
  <w:style w:type="paragraph" w:customStyle="1" w:styleId="9CD48F28B64F445AA7641594C08DD67E">
    <w:name w:val="9CD48F28B64F445AA7641594C08DD67E"/>
    <w:rsid w:val="00EA6D36"/>
    <w:pPr>
      <w:spacing w:after="160" w:line="259" w:lineRule="auto"/>
    </w:pPr>
  </w:style>
  <w:style w:type="paragraph" w:customStyle="1" w:styleId="2FC350B366D9451D9EDD7E7BF0E2216A">
    <w:name w:val="2FC350B366D9451D9EDD7E7BF0E2216A"/>
    <w:rsid w:val="00EA6D36"/>
    <w:pPr>
      <w:spacing w:after="160" w:line="259" w:lineRule="auto"/>
    </w:pPr>
  </w:style>
  <w:style w:type="paragraph" w:customStyle="1" w:styleId="0F7F55D869FB44BA99F6CB32905AAEAD">
    <w:name w:val="0F7F55D869FB44BA99F6CB32905AAEAD"/>
    <w:rsid w:val="00EA6D36"/>
    <w:pPr>
      <w:spacing w:after="160" w:line="259" w:lineRule="auto"/>
    </w:pPr>
  </w:style>
  <w:style w:type="paragraph" w:customStyle="1" w:styleId="BEDAED3C11464C2AA8521660121F28BD">
    <w:name w:val="BEDAED3C11464C2AA8521660121F28BD"/>
    <w:rsid w:val="00EA6D36"/>
    <w:pPr>
      <w:spacing w:after="160" w:line="259" w:lineRule="auto"/>
    </w:pPr>
  </w:style>
  <w:style w:type="paragraph" w:customStyle="1" w:styleId="5AA2C595B56F4B96BBA7AF6E90194A84">
    <w:name w:val="5AA2C595B56F4B96BBA7AF6E90194A84"/>
    <w:rsid w:val="00EA6D36"/>
    <w:pPr>
      <w:spacing w:after="160" w:line="259" w:lineRule="auto"/>
    </w:pPr>
  </w:style>
  <w:style w:type="paragraph" w:customStyle="1" w:styleId="03A2A88A5D8A458CA655F4DD0DCA9680">
    <w:name w:val="03A2A88A5D8A458CA655F4DD0DCA9680"/>
    <w:rsid w:val="00EA6D36"/>
    <w:pPr>
      <w:spacing w:after="160" w:line="259" w:lineRule="auto"/>
    </w:pPr>
  </w:style>
  <w:style w:type="paragraph" w:customStyle="1" w:styleId="91C90D4160254ABB9750E010956C6C20">
    <w:name w:val="91C90D4160254ABB9750E010956C6C20"/>
    <w:rsid w:val="00EA6D36"/>
    <w:pPr>
      <w:spacing w:after="160" w:line="259" w:lineRule="auto"/>
    </w:pPr>
  </w:style>
  <w:style w:type="paragraph" w:customStyle="1" w:styleId="CF44A8423E9E4C428B03435411C2C19B">
    <w:name w:val="CF44A8423E9E4C428B03435411C2C19B"/>
    <w:rsid w:val="00EA6D36"/>
    <w:pPr>
      <w:spacing w:after="160" w:line="259" w:lineRule="auto"/>
    </w:pPr>
  </w:style>
  <w:style w:type="paragraph" w:customStyle="1" w:styleId="07C16001696F4AE8B4AD11FB50DBE97B">
    <w:name w:val="07C16001696F4AE8B4AD11FB50DBE97B"/>
    <w:rsid w:val="00EA6D36"/>
    <w:pPr>
      <w:spacing w:after="160" w:line="259" w:lineRule="auto"/>
    </w:pPr>
  </w:style>
  <w:style w:type="paragraph" w:customStyle="1" w:styleId="937034505E3945BF86C8800205224798">
    <w:name w:val="937034505E3945BF86C8800205224798"/>
    <w:rsid w:val="00EA6D36"/>
    <w:pPr>
      <w:spacing w:after="160" w:line="259" w:lineRule="auto"/>
    </w:pPr>
  </w:style>
  <w:style w:type="paragraph" w:customStyle="1" w:styleId="EC0545633B734389BA255F75C06C3FE7">
    <w:name w:val="EC0545633B734389BA255F75C06C3FE7"/>
    <w:rsid w:val="00EA6D36"/>
    <w:pPr>
      <w:spacing w:after="160" w:line="259" w:lineRule="auto"/>
    </w:pPr>
  </w:style>
  <w:style w:type="paragraph" w:customStyle="1" w:styleId="8793225064F04E398B92E75B5CC2B1B5">
    <w:name w:val="8793225064F04E398B92E75B5CC2B1B5"/>
    <w:rsid w:val="00EA6D36"/>
    <w:pPr>
      <w:spacing w:after="160" w:line="259" w:lineRule="auto"/>
    </w:pPr>
  </w:style>
  <w:style w:type="paragraph" w:customStyle="1" w:styleId="E68B2A3F3D1E48979D3E31FA5AE9E77F">
    <w:name w:val="E68B2A3F3D1E48979D3E31FA5AE9E77F"/>
    <w:rsid w:val="00EA6D36"/>
    <w:pPr>
      <w:spacing w:after="160" w:line="259" w:lineRule="auto"/>
    </w:pPr>
  </w:style>
  <w:style w:type="paragraph" w:customStyle="1" w:styleId="7B9E3CCD5F3A4015982B2E774A756F74">
    <w:name w:val="7B9E3CCD5F3A4015982B2E774A756F74"/>
    <w:rsid w:val="00EA6D36"/>
    <w:pPr>
      <w:spacing w:after="160" w:line="259" w:lineRule="auto"/>
    </w:pPr>
  </w:style>
  <w:style w:type="paragraph" w:customStyle="1" w:styleId="77A62FFB36BB4C3CABC739117102947B">
    <w:name w:val="77A62FFB36BB4C3CABC739117102947B"/>
    <w:rsid w:val="00EA6D36"/>
    <w:pPr>
      <w:spacing w:after="160" w:line="259" w:lineRule="auto"/>
    </w:pPr>
  </w:style>
  <w:style w:type="paragraph" w:customStyle="1" w:styleId="D98CCCA061E7468094D962D0EBC39116">
    <w:name w:val="D98CCCA061E7468094D962D0EBC39116"/>
    <w:rsid w:val="00EA6D36"/>
    <w:pPr>
      <w:spacing w:after="160" w:line="259" w:lineRule="auto"/>
    </w:pPr>
  </w:style>
  <w:style w:type="paragraph" w:customStyle="1" w:styleId="8946EC72A9024A50BC89043CE31AD5E2">
    <w:name w:val="8946EC72A9024A50BC89043CE31AD5E2"/>
    <w:rsid w:val="00EA6D36"/>
    <w:pPr>
      <w:spacing w:after="160" w:line="259" w:lineRule="auto"/>
    </w:pPr>
  </w:style>
  <w:style w:type="paragraph" w:customStyle="1" w:styleId="DFE45D3AEEC5412697F865B1F0E1A51D">
    <w:name w:val="DFE45D3AEEC5412697F865B1F0E1A51D"/>
    <w:rsid w:val="00EA6D36"/>
    <w:pPr>
      <w:spacing w:after="160" w:line="259" w:lineRule="auto"/>
    </w:pPr>
  </w:style>
  <w:style w:type="paragraph" w:customStyle="1" w:styleId="EDEF4F74C069418FB8154E50819E203E">
    <w:name w:val="EDEF4F74C069418FB8154E50819E203E"/>
    <w:rsid w:val="00EA6D36"/>
    <w:pPr>
      <w:spacing w:after="160" w:line="259" w:lineRule="auto"/>
    </w:pPr>
  </w:style>
  <w:style w:type="paragraph" w:customStyle="1" w:styleId="6712460C37504C69B6CFDC26E7D9F13F">
    <w:name w:val="6712460C37504C69B6CFDC26E7D9F13F"/>
    <w:rsid w:val="00EA6D36"/>
    <w:pPr>
      <w:spacing w:after="160" w:line="259" w:lineRule="auto"/>
    </w:pPr>
  </w:style>
  <w:style w:type="paragraph" w:customStyle="1" w:styleId="1B92999F98E64E02BB629BC024E7C76F">
    <w:name w:val="1B92999F98E64E02BB629BC024E7C76F"/>
    <w:rsid w:val="00EA6D36"/>
    <w:pPr>
      <w:spacing w:after="160" w:line="259" w:lineRule="auto"/>
    </w:pPr>
  </w:style>
  <w:style w:type="paragraph" w:customStyle="1" w:styleId="A025E6A38EEC41099148B3CF7838886A">
    <w:name w:val="A025E6A38EEC41099148B3CF7838886A"/>
    <w:rsid w:val="00EA6D36"/>
    <w:pPr>
      <w:spacing w:after="160" w:line="259" w:lineRule="auto"/>
    </w:pPr>
  </w:style>
  <w:style w:type="paragraph" w:customStyle="1" w:styleId="98A4DE8870684B1D84E9C125CE942966">
    <w:name w:val="98A4DE8870684B1D84E9C125CE942966"/>
    <w:rsid w:val="00EA6D36"/>
    <w:pPr>
      <w:spacing w:after="160" w:line="259" w:lineRule="auto"/>
    </w:pPr>
  </w:style>
  <w:style w:type="paragraph" w:customStyle="1" w:styleId="B5355A8382DF46A69050D7A721211EBB">
    <w:name w:val="B5355A8382DF46A69050D7A721211EBB"/>
    <w:rsid w:val="00EA6D36"/>
    <w:pPr>
      <w:spacing w:after="160" w:line="259" w:lineRule="auto"/>
    </w:pPr>
  </w:style>
  <w:style w:type="paragraph" w:customStyle="1" w:styleId="B2914CC535C74C34822CFFC6303D43A9">
    <w:name w:val="B2914CC535C74C34822CFFC6303D43A9"/>
    <w:rsid w:val="00EA6D36"/>
    <w:pPr>
      <w:spacing w:after="160" w:line="259" w:lineRule="auto"/>
    </w:pPr>
  </w:style>
  <w:style w:type="paragraph" w:customStyle="1" w:styleId="EBCB88DBB8924B24B550B5B7A0AEF31D">
    <w:name w:val="EBCB88DBB8924B24B550B5B7A0AEF31D"/>
    <w:rsid w:val="00EA6D36"/>
    <w:pPr>
      <w:spacing w:after="160" w:line="259" w:lineRule="auto"/>
    </w:pPr>
  </w:style>
  <w:style w:type="paragraph" w:customStyle="1" w:styleId="2298C14E66474755A3BC09D84D8FA022">
    <w:name w:val="2298C14E66474755A3BC09D84D8FA022"/>
    <w:rsid w:val="00EA6D36"/>
    <w:pPr>
      <w:spacing w:after="160" w:line="259" w:lineRule="auto"/>
    </w:pPr>
  </w:style>
  <w:style w:type="paragraph" w:customStyle="1" w:styleId="EFF642FB37A64627902ED33AA24686E0">
    <w:name w:val="EFF642FB37A64627902ED33AA24686E0"/>
    <w:rsid w:val="00EA6D36"/>
    <w:pPr>
      <w:spacing w:after="160" w:line="259" w:lineRule="auto"/>
    </w:pPr>
  </w:style>
  <w:style w:type="paragraph" w:customStyle="1" w:styleId="C2A7E67B5CBD4387AEC53E9C806FDDA9">
    <w:name w:val="C2A7E67B5CBD4387AEC53E9C806FDDA9"/>
    <w:rsid w:val="00EA6D36"/>
    <w:pPr>
      <w:spacing w:after="160" w:line="259" w:lineRule="auto"/>
    </w:pPr>
  </w:style>
  <w:style w:type="paragraph" w:customStyle="1" w:styleId="D1CD425E476E4D9C8B0FA2C4D30C0586">
    <w:name w:val="D1CD425E476E4D9C8B0FA2C4D30C0586"/>
    <w:rsid w:val="00EA6D36"/>
    <w:pPr>
      <w:spacing w:after="160" w:line="259" w:lineRule="auto"/>
    </w:pPr>
  </w:style>
  <w:style w:type="paragraph" w:customStyle="1" w:styleId="BD67911411694276BC05483B3006D9CF">
    <w:name w:val="BD67911411694276BC05483B3006D9CF"/>
    <w:rsid w:val="00EA6D36"/>
    <w:pPr>
      <w:spacing w:after="160" w:line="259" w:lineRule="auto"/>
    </w:pPr>
  </w:style>
  <w:style w:type="paragraph" w:customStyle="1" w:styleId="5292A39879074DFB9ABE0B948F0B5177">
    <w:name w:val="5292A39879074DFB9ABE0B948F0B5177"/>
    <w:rsid w:val="00EA6D36"/>
    <w:pPr>
      <w:spacing w:after="160" w:line="259" w:lineRule="auto"/>
    </w:pPr>
  </w:style>
  <w:style w:type="paragraph" w:customStyle="1" w:styleId="49C57DF6EE0E4E9F8ADC1BDC10B096B5">
    <w:name w:val="49C57DF6EE0E4E9F8ADC1BDC10B096B5"/>
    <w:rsid w:val="00EA6D36"/>
    <w:pPr>
      <w:spacing w:after="160" w:line="259" w:lineRule="auto"/>
    </w:pPr>
  </w:style>
  <w:style w:type="paragraph" w:customStyle="1" w:styleId="1C221A27888241309FC57894FA16AB21">
    <w:name w:val="1C221A27888241309FC57894FA16AB21"/>
    <w:rsid w:val="00EA6D36"/>
    <w:pPr>
      <w:spacing w:after="160" w:line="259" w:lineRule="auto"/>
    </w:pPr>
  </w:style>
  <w:style w:type="paragraph" w:customStyle="1" w:styleId="13092704E3CD4358A2C50CBD7CD71A34">
    <w:name w:val="13092704E3CD4358A2C50CBD7CD71A34"/>
    <w:rsid w:val="00EA6D36"/>
    <w:pPr>
      <w:spacing w:after="160" w:line="259" w:lineRule="auto"/>
    </w:pPr>
  </w:style>
  <w:style w:type="paragraph" w:customStyle="1" w:styleId="0BE28900196A4D56BD6587CE35169DC6">
    <w:name w:val="0BE28900196A4D56BD6587CE35169DC6"/>
    <w:rsid w:val="00EA6D36"/>
    <w:pPr>
      <w:spacing w:after="160" w:line="259" w:lineRule="auto"/>
    </w:pPr>
  </w:style>
  <w:style w:type="paragraph" w:customStyle="1" w:styleId="D3BBB48F44294225B9ECAE3A148171B3">
    <w:name w:val="D3BBB48F44294225B9ECAE3A148171B3"/>
    <w:rsid w:val="00EA6D36"/>
    <w:pPr>
      <w:spacing w:after="160" w:line="259" w:lineRule="auto"/>
    </w:pPr>
  </w:style>
  <w:style w:type="paragraph" w:customStyle="1" w:styleId="C5E17290E4104FE9B29B9637C8C1FB0C">
    <w:name w:val="C5E17290E4104FE9B29B9637C8C1FB0C"/>
    <w:rsid w:val="00EA6D36"/>
    <w:pPr>
      <w:spacing w:after="160" w:line="259" w:lineRule="auto"/>
    </w:pPr>
  </w:style>
  <w:style w:type="paragraph" w:customStyle="1" w:styleId="1671AE170BF14AB19CE7C595D346A79D">
    <w:name w:val="1671AE170BF14AB19CE7C595D346A79D"/>
    <w:rsid w:val="00EA6D36"/>
    <w:pPr>
      <w:spacing w:after="160" w:line="259" w:lineRule="auto"/>
    </w:pPr>
  </w:style>
  <w:style w:type="paragraph" w:customStyle="1" w:styleId="4A8C45D5C3E6472A876C54CBB5D22281">
    <w:name w:val="4A8C45D5C3E6472A876C54CBB5D22281"/>
    <w:rsid w:val="00CC0269"/>
    <w:pPr>
      <w:spacing w:after="160" w:line="259" w:lineRule="auto"/>
    </w:pPr>
  </w:style>
  <w:style w:type="paragraph" w:customStyle="1" w:styleId="0AD53DE97D004F7A910BC1E1DF62268F">
    <w:name w:val="0AD53DE97D004F7A910BC1E1DF62268F"/>
    <w:rsid w:val="00CC0269"/>
    <w:pPr>
      <w:spacing w:after="160" w:line="259" w:lineRule="auto"/>
    </w:pPr>
  </w:style>
  <w:style w:type="paragraph" w:customStyle="1" w:styleId="08E202FA8F89405CBA0A1C76A25B5FAE">
    <w:name w:val="08E202FA8F89405CBA0A1C76A25B5FAE"/>
    <w:rsid w:val="00CC0269"/>
    <w:pPr>
      <w:spacing w:after="160" w:line="259" w:lineRule="auto"/>
    </w:pPr>
  </w:style>
  <w:style w:type="paragraph" w:customStyle="1" w:styleId="03DB388AF73F496AB783BF8E74871218">
    <w:name w:val="03DB388AF73F496AB783BF8E74871218"/>
    <w:rsid w:val="00CC0269"/>
    <w:pPr>
      <w:spacing w:after="160" w:line="259" w:lineRule="auto"/>
    </w:pPr>
  </w:style>
  <w:style w:type="paragraph" w:customStyle="1" w:styleId="AD868217A6564776BAD2FB9D8D264761">
    <w:name w:val="AD868217A6564776BAD2FB9D8D264761"/>
    <w:rsid w:val="00CC0269"/>
    <w:pPr>
      <w:spacing w:after="160" w:line="259" w:lineRule="auto"/>
    </w:pPr>
  </w:style>
  <w:style w:type="paragraph" w:customStyle="1" w:styleId="DFBA53F5020A4E799A5D08AEAE91BCCF">
    <w:name w:val="DFBA53F5020A4E799A5D08AEAE91BCCF"/>
    <w:rsid w:val="00CC0269"/>
    <w:pPr>
      <w:spacing w:after="160" w:line="259" w:lineRule="auto"/>
    </w:pPr>
  </w:style>
  <w:style w:type="paragraph" w:customStyle="1" w:styleId="4DC61A9458A24DA28BC2DC4A9C397715">
    <w:name w:val="4DC61A9458A24DA28BC2DC4A9C397715"/>
    <w:rsid w:val="00CC0269"/>
    <w:pPr>
      <w:spacing w:after="160" w:line="259" w:lineRule="auto"/>
    </w:pPr>
  </w:style>
  <w:style w:type="paragraph" w:customStyle="1" w:styleId="71B2B95789984999B1578DA6FD300BB5">
    <w:name w:val="71B2B95789984999B1578DA6FD300BB5"/>
    <w:rsid w:val="00CC0269"/>
    <w:pPr>
      <w:spacing w:after="160" w:line="259" w:lineRule="auto"/>
    </w:pPr>
  </w:style>
  <w:style w:type="paragraph" w:customStyle="1" w:styleId="0400479B039C4B899EBFFFAD9F49AA58">
    <w:name w:val="0400479B039C4B899EBFFFAD9F49AA58"/>
    <w:rsid w:val="00CC0269"/>
    <w:pPr>
      <w:spacing w:after="160" w:line="259" w:lineRule="auto"/>
    </w:pPr>
  </w:style>
  <w:style w:type="paragraph" w:customStyle="1" w:styleId="67B4A65146394300A5052E850439A7B4">
    <w:name w:val="67B4A65146394300A5052E850439A7B4"/>
    <w:rsid w:val="00CC0269"/>
    <w:pPr>
      <w:spacing w:after="160" w:line="259" w:lineRule="auto"/>
    </w:pPr>
  </w:style>
  <w:style w:type="paragraph" w:customStyle="1" w:styleId="20551642E8D445448AE8AFDA527022A7">
    <w:name w:val="20551642E8D445448AE8AFDA527022A7"/>
    <w:rsid w:val="00CC0269"/>
    <w:pPr>
      <w:spacing w:after="160" w:line="259" w:lineRule="auto"/>
    </w:pPr>
  </w:style>
  <w:style w:type="paragraph" w:customStyle="1" w:styleId="BD83C320A7224BC2AC6AD719B86CE545">
    <w:name w:val="BD83C320A7224BC2AC6AD719B86CE545"/>
    <w:rsid w:val="00CC0269"/>
    <w:pPr>
      <w:spacing w:after="160" w:line="259" w:lineRule="auto"/>
    </w:pPr>
  </w:style>
  <w:style w:type="paragraph" w:customStyle="1" w:styleId="441DB10B53B7418FAB8854A2F1586BA3">
    <w:name w:val="441DB10B53B7418FAB8854A2F1586BA3"/>
    <w:rsid w:val="00CC0269"/>
    <w:pPr>
      <w:spacing w:after="160" w:line="259" w:lineRule="auto"/>
    </w:pPr>
  </w:style>
  <w:style w:type="paragraph" w:customStyle="1" w:styleId="160ABD8C3DED491C86602F4CBBC1DDA1">
    <w:name w:val="160ABD8C3DED491C86602F4CBBC1DDA1"/>
    <w:rsid w:val="00CC0269"/>
    <w:pPr>
      <w:spacing w:after="160" w:line="259" w:lineRule="auto"/>
    </w:pPr>
  </w:style>
  <w:style w:type="paragraph" w:customStyle="1" w:styleId="25505B7A227B42E4B761C6D010AB1D2D">
    <w:name w:val="25505B7A227B42E4B761C6D010AB1D2D"/>
    <w:rsid w:val="00CC0269"/>
    <w:pPr>
      <w:spacing w:after="160" w:line="259" w:lineRule="auto"/>
    </w:pPr>
  </w:style>
  <w:style w:type="paragraph" w:customStyle="1" w:styleId="E2FC7B27520A42C68862D11DDDE840E3">
    <w:name w:val="E2FC7B27520A42C68862D11DDDE840E3"/>
    <w:rsid w:val="00CC0269"/>
    <w:pPr>
      <w:spacing w:after="160" w:line="259" w:lineRule="auto"/>
    </w:pPr>
  </w:style>
  <w:style w:type="paragraph" w:customStyle="1" w:styleId="1407D8C3B5D94967BE338FD857D6A1BF">
    <w:name w:val="1407D8C3B5D94967BE338FD857D6A1BF"/>
    <w:rsid w:val="00CC0269"/>
    <w:pPr>
      <w:spacing w:after="160" w:line="259" w:lineRule="auto"/>
    </w:pPr>
  </w:style>
  <w:style w:type="paragraph" w:customStyle="1" w:styleId="832B1C12475A4C5BB569E33A3F3B8B9D">
    <w:name w:val="832B1C12475A4C5BB569E33A3F3B8B9D"/>
    <w:rsid w:val="00CC0269"/>
    <w:pPr>
      <w:spacing w:after="160" w:line="259" w:lineRule="auto"/>
    </w:pPr>
  </w:style>
  <w:style w:type="paragraph" w:customStyle="1" w:styleId="D26D2E02F7FD48F89DBD95B2976F4DC3">
    <w:name w:val="D26D2E02F7FD48F89DBD95B2976F4DC3"/>
    <w:rsid w:val="00CC0269"/>
    <w:pPr>
      <w:spacing w:after="160" w:line="259" w:lineRule="auto"/>
    </w:pPr>
  </w:style>
  <w:style w:type="paragraph" w:customStyle="1" w:styleId="1E7F8C49AB7C4E3EADE953186DFE6527">
    <w:name w:val="1E7F8C49AB7C4E3EADE953186DFE6527"/>
    <w:rsid w:val="00CC026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BF730-5282-4427-AEE5-997C6EF8B905}">
  <ds:schemaRefs>
    <ds:schemaRef ds:uri="http://schemas.microsoft.com/sharepoint/v3/contenttype/forms"/>
  </ds:schemaRefs>
</ds:datastoreItem>
</file>

<file path=customXml/itemProps2.xml><?xml version="1.0" encoding="utf-8"?>
<ds:datastoreItem xmlns:ds="http://schemas.openxmlformats.org/officeDocument/2006/customXml" ds:itemID="{B9529C9D-3CC9-42D1-B3D0-84BE4DB581D3}">
  <ds:schemaRefs>
    <ds:schemaRef ds:uri="http://purl.org/dc/terms/"/>
    <ds:schemaRef ds:uri="http://www.w3.org/XML/1998/namespace"/>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9407F30-5109-47F2-981E-79DADF155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BE1E5AA-EE06-42BD-B5EE-FC054D87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8</Pages>
  <Words>1158</Words>
  <Characters>6603</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34</cp:revision>
  <cp:lastPrinted>2015-10-14T08:15:00Z</cp:lastPrinted>
  <dcterms:created xsi:type="dcterms:W3CDTF">2015-10-14T08:22:00Z</dcterms:created>
  <dcterms:modified xsi:type="dcterms:W3CDTF">2018-12-12T07:50:00Z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